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5CA2D" w14:textId="23264782"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w:t>
        </w:r>
      </w:ins>
      <w:ins w:id="2" w:author="Guidance" w:date="2025-02-28T13:59:00Z" w16du:dateUtc="2025-02-28T13:59:00Z">
        <w:r w:rsidR="00821C99">
          <w:rPr>
            <w:rFonts w:ascii="Arial" w:hAnsi="Arial" w:cs="Arial"/>
            <w:b w:val="0"/>
            <w:bCs/>
            <w:sz w:val="24"/>
          </w:rPr>
          <w:t>46</w:t>
        </w:r>
      </w:ins>
      <w:ins w:id="3" w:author="Author">
        <w:r w:rsidR="00183110" w:rsidRPr="005C7BC1">
          <w:rPr>
            <w:rFonts w:ascii="Arial" w:hAnsi="Arial" w:cs="Arial"/>
            <w:b w:val="0"/>
            <w:bCs/>
            <w:sz w:val="24"/>
          </w:rPr>
          <w:t xml:space="preserve"> WACM1</w:t>
        </w:r>
      </w:ins>
      <w:ins w:id="4" w:author="Guidance" w:date="2025-02-28T13:59:00Z" w16du:dateUtc="2025-02-28T13:59:00Z">
        <w:r w:rsidR="00821C99">
          <w:rPr>
            <w:rFonts w:ascii="Arial" w:hAnsi="Arial" w:cs="Arial"/>
            <w:b w:val="0"/>
            <w:bCs/>
            <w:sz w:val="24"/>
          </w:rPr>
          <w:t>, WACM</w:t>
        </w:r>
        <w:r w:rsidR="00E24259">
          <w:rPr>
            <w:rFonts w:ascii="Arial" w:hAnsi="Arial" w:cs="Arial"/>
            <w:b w:val="0"/>
            <w:bCs/>
            <w:sz w:val="24"/>
          </w:rPr>
          <w:t>4</w:t>
        </w:r>
      </w:ins>
    </w:p>
    <w:p w14:paraId="7AAEC091" w14:textId="5029E163" w:rsidR="00183110" w:rsidRDefault="00F8046E" w:rsidP="71CF6E19">
      <w:pPr>
        <w:pStyle w:val="Heading1"/>
        <w:pageBreakBefore w:val="0"/>
        <w:numPr>
          <w:ilvl w:val="0"/>
          <w:numId w:val="0"/>
        </w:numPr>
        <w:spacing w:before="0" w:after="0"/>
        <w:jc w:val="left"/>
        <w:rPr>
          <w:ins w:id="5" w:author="Author"/>
          <w:rFonts w:ascii="Arial" w:hAnsi="Arial" w:cs="Arial"/>
          <w:b w:val="0"/>
          <w:bCs/>
          <w:sz w:val="24"/>
        </w:rPr>
      </w:pPr>
      <w:ins w:id="6" w:author="Martin Cahill (NESO)" w:date="2025-02-28T16:17:00Z">
        <w:r w:rsidRPr="00F8046E">
          <w:rPr>
            <w:rFonts w:ascii="Arial" w:hAnsi="Arial" w:cs="Arial"/>
            <w:b w:val="0"/>
            <w:bCs/>
            <w:sz w:val="24"/>
            <w:highlight w:val="cyan"/>
            <w:rPrChange w:id="7" w:author="Martin Cahill (NESO)" w:date="2025-02-28T16:17:00Z">
              <w:rPr>
                <w:rFonts w:ascii="Arial" w:hAnsi="Arial" w:cs="Arial"/>
                <w:b w:val="0"/>
                <w:sz w:val="24"/>
                <w:highlight w:val="yellow"/>
              </w:rPr>
            </w:rPrChange>
          </w:rPr>
          <w:t xml:space="preserve">Anything highlighted in blue is introduced via </w:t>
        </w:r>
        <w:r w:rsidRPr="71CF6E19">
          <w:rPr>
            <w:rFonts w:ascii="Arial" w:hAnsi="Arial" w:cs="Arial"/>
            <w:b w:val="0"/>
            <w:sz w:val="24"/>
            <w:highlight w:val="cyan"/>
            <w:rPrChange w:id="8" w:author="Martin Cahill (NESO)" w:date="2025-02-28T16:17:00Z">
              <w:rPr>
                <w:rFonts w:ascii="Arial" w:hAnsi="Arial" w:cs="Arial"/>
                <w:b w:val="0"/>
                <w:sz w:val="24"/>
                <w:highlight w:val="yellow"/>
              </w:rPr>
            </w:rPrChange>
          </w:rPr>
          <w:t>CMP4</w:t>
        </w:r>
      </w:ins>
      <w:ins w:id="9" w:author="Martin Cahill (NESO)" w:date="2025-02-28T16:19:00Z">
        <w:r w:rsidR="6CE67C7F" w:rsidRPr="71CF6E19">
          <w:rPr>
            <w:rFonts w:ascii="Arial" w:hAnsi="Arial" w:cs="Arial"/>
            <w:b w:val="0"/>
            <w:sz w:val="24"/>
            <w:highlight w:val="cyan"/>
          </w:rPr>
          <w:t>4</w:t>
        </w:r>
      </w:ins>
      <w:ins w:id="10" w:author="Martin Cahill (NESO)" w:date="2025-02-28T16:17:00Z">
        <w:r w:rsidRPr="71CF6E19">
          <w:rPr>
            <w:rFonts w:ascii="Arial" w:hAnsi="Arial" w:cs="Arial"/>
            <w:b w:val="0"/>
            <w:sz w:val="24"/>
            <w:highlight w:val="cyan"/>
            <w:rPrChange w:id="11" w:author="Martin Cahill (NESO)" w:date="2025-02-28T16:17:00Z">
              <w:rPr>
                <w:rFonts w:ascii="Arial" w:hAnsi="Arial" w:cs="Arial"/>
                <w:b w:val="0"/>
                <w:sz w:val="24"/>
                <w:highlight w:val="yellow"/>
              </w:rPr>
            </w:rPrChange>
          </w:rPr>
          <w:t>6</w:t>
        </w:r>
        <w:r w:rsidRPr="00F8046E">
          <w:rPr>
            <w:rFonts w:ascii="Arial" w:hAnsi="Arial" w:cs="Arial"/>
            <w:b w:val="0"/>
            <w:bCs/>
            <w:sz w:val="24"/>
            <w:highlight w:val="cyan"/>
            <w:rPrChange w:id="12" w:author="Martin Cahill (NESO)" w:date="2025-02-28T16:17:00Z">
              <w:rPr>
                <w:rFonts w:ascii="Arial" w:hAnsi="Arial" w:cs="Arial"/>
                <w:b w:val="0"/>
                <w:sz w:val="24"/>
                <w:highlight w:val="yellow"/>
              </w:rPr>
            </w:rPrChange>
          </w:rPr>
          <w:t xml:space="preserve"> WACM1, WACM4</w:t>
        </w:r>
      </w:ins>
      <w:r>
        <w:br/>
      </w:r>
      <w:ins w:id="13" w:author="Author">
        <w:r w:rsidR="00D01CB5"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r w:rsidR="00BE18E5" w:rsidRPr="005C7BC1">
          <w:rPr>
            <w:rFonts w:ascii="Arial" w:hAnsi="Arial" w:cs="Arial"/>
            <w:b w:val="0"/>
            <w:bCs/>
            <w:sz w:val="24"/>
            <w:highlight w:val="yellow"/>
          </w:rPr>
          <w:t>CMP434</w:t>
        </w:r>
        <w:r w:rsidR="00D01CB5" w:rsidRPr="005C7BC1">
          <w:rPr>
            <w:rFonts w:ascii="Arial" w:hAnsi="Arial" w:cs="Arial"/>
            <w:b w:val="0"/>
            <w:bCs/>
            <w:sz w:val="24"/>
          </w:rPr>
          <w:t xml:space="preserve"> </w:t>
        </w:r>
      </w:ins>
    </w:p>
    <w:p w14:paraId="5D38D679" w14:textId="16654E5E" w:rsidR="00F8046E" w:rsidRPr="00F8046E" w:rsidRDefault="00765D4B" w:rsidP="00F8046E">
      <w:pPr>
        <w:pStyle w:val="Heading1"/>
        <w:pageBreakBefore w:val="0"/>
        <w:numPr>
          <w:ilvl w:val="0"/>
          <w:numId w:val="0"/>
        </w:numPr>
        <w:spacing w:before="0" w:after="0"/>
        <w:jc w:val="left"/>
        <w:rPr>
          <w:rFonts w:ascii="Arial" w:hAnsi="Arial" w:cs="Arial"/>
          <w:b w:val="0"/>
          <w:bCs/>
          <w:sz w:val="24"/>
        </w:rPr>
      </w:pPr>
      <w:ins w:id="14" w:author="Author">
        <w:r w:rsidRPr="0085689C">
          <w:rPr>
            <w:rFonts w:ascii="Arial" w:hAnsi="Arial" w:cs="Arial"/>
            <w:b w:val="0"/>
            <w:bCs/>
            <w:sz w:val="24"/>
            <w:highlight w:val="green"/>
            <w:rPrChange w:id="15" w:author="Martin Cahill (NESO)" w:date="2025-02-28T15:26:00Z" w16du:dateUtc="2025-02-28T15:26:00Z">
              <w:rPr>
                <w:rFonts w:ascii="Arial" w:hAnsi="Arial" w:cs="Arial"/>
                <w:b w:val="0"/>
                <w:bCs/>
                <w:sz w:val="24"/>
                <w:highlight w:val="cyan"/>
              </w:rPr>
            </w:rPrChange>
          </w:rPr>
          <w:t xml:space="preserve">Anything highlighted in </w:t>
        </w:r>
      </w:ins>
      <w:r w:rsidR="0085689C" w:rsidRPr="0085689C">
        <w:rPr>
          <w:rFonts w:ascii="Arial" w:hAnsi="Arial" w:cs="Arial"/>
          <w:b w:val="0"/>
          <w:bCs/>
          <w:sz w:val="24"/>
          <w:highlight w:val="green"/>
          <w:rPrChange w:id="16" w:author="Martin Cahill (NESO)" w:date="2025-02-28T15:26:00Z" w16du:dateUtc="2025-02-28T15:26:00Z">
            <w:rPr>
              <w:rFonts w:ascii="Arial" w:hAnsi="Arial" w:cs="Arial"/>
              <w:b w:val="0"/>
              <w:bCs/>
              <w:sz w:val="24"/>
              <w:highlight w:val="cyan"/>
            </w:rPr>
          </w:rPrChange>
        </w:rPr>
        <w:t>green</w:t>
      </w:r>
      <w:ins w:id="17" w:author="Author">
        <w:r w:rsidRPr="0085689C">
          <w:rPr>
            <w:rFonts w:ascii="Arial" w:hAnsi="Arial" w:cs="Arial"/>
            <w:b w:val="0"/>
            <w:bCs/>
            <w:sz w:val="24"/>
            <w:highlight w:val="green"/>
            <w:rPrChange w:id="18" w:author="Martin Cahill (NESO)" w:date="2025-02-28T15:26:00Z" w16du:dateUtc="2025-02-28T15:26:00Z">
              <w:rPr>
                <w:rFonts w:ascii="Arial" w:hAnsi="Arial" w:cs="Arial"/>
                <w:b w:val="0"/>
                <w:bCs/>
                <w:sz w:val="24"/>
                <w:highlight w:val="cyan"/>
              </w:rPr>
            </w:rPrChange>
          </w:rPr>
          <w:t xml:space="preserve"> </w:t>
        </w:r>
      </w:ins>
      <w:ins w:id="19" w:author="Martin Cahill (NESO)" w:date="2025-02-28T15:25:00Z" w16du:dateUtc="2025-02-28T15:25:00Z">
        <w:r w:rsidR="0085689C" w:rsidRPr="0085689C">
          <w:rPr>
            <w:rFonts w:ascii="Arial" w:hAnsi="Arial" w:cs="Arial"/>
            <w:b w:val="0"/>
            <w:bCs/>
            <w:sz w:val="24"/>
            <w:highlight w:val="green"/>
            <w:rPrChange w:id="20" w:author="Martin Cahill (NESO)" w:date="2025-02-28T15:26:00Z" w16du:dateUtc="2025-02-28T15:26:00Z">
              <w:rPr>
                <w:rFonts w:ascii="Arial" w:hAnsi="Arial" w:cs="Arial"/>
                <w:b w:val="0"/>
                <w:bCs/>
                <w:sz w:val="24"/>
                <w:highlight w:val="cyan"/>
              </w:rPr>
            </w:rPrChange>
          </w:rPr>
          <w:t>is</w:t>
        </w:r>
      </w:ins>
      <w:ins w:id="21" w:author="Author">
        <w:r w:rsidR="002C420D" w:rsidRPr="0085689C">
          <w:rPr>
            <w:rFonts w:ascii="Arial" w:hAnsi="Arial" w:cs="Arial"/>
            <w:b w:val="0"/>
            <w:bCs/>
            <w:sz w:val="24"/>
            <w:highlight w:val="green"/>
            <w:rPrChange w:id="22" w:author="Martin Cahill (NESO)" w:date="2025-02-28T15:26:00Z" w16du:dateUtc="2025-02-28T15:26:00Z">
              <w:rPr>
                <w:rFonts w:ascii="Arial" w:hAnsi="Arial" w:cs="Arial"/>
                <w:b w:val="0"/>
                <w:bCs/>
                <w:sz w:val="24"/>
                <w:highlight w:val="cyan"/>
              </w:rPr>
            </w:rPrChange>
          </w:rPr>
          <w:t xml:space="preserve"> introduced by CMP435 WACM 1</w:t>
        </w:r>
      </w:ins>
    </w:p>
    <w:p w14:paraId="57D630C9" w14:textId="77777777" w:rsidR="00BE18E5" w:rsidRDefault="00BE18E5" w:rsidP="666057FE">
      <w:pPr>
        <w:pStyle w:val="Heading1"/>
        <w:pageBreakBefore w:val="0"/>
        <w:numPr>
          <w:ilvl w:val="0"/>
          <w:numId w:val="0"/>
        </w:numPr>
        <w:spacing w:before="0" w:after="0"/>
        <w:rPr>
          <w:ins w:id="23"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24"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1C3A9A61" w:rsidR="00C65245" w:rsidRDefault="00C65245">
      <w:pPr>
        <w:pStyle w:val="Heading1"/>
        <w:pageBreakBefore w:val="0"/>
        <w:numPr>
          <w:ilvl w:val="0"/>
          <w:numId w:val="0"/>
        </w:numPr>
        <w:jc w:val="left"/>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Change w:id="44" w:author="Author">
          <w:pPr>
            <w:pStyle w:val="Heading1"/>
            <w:pageBreakBefore w:val="0"/>
            <w:numPr>
              <w:numId w:val="19"/>
            </w:numPr>
          </w:pPr>
        </w:pPrChange>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45"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45"/>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Pr>
          <w:rFonts w:ascii="Arial" w:hAnsi="Arial" w:cs="Arial"/>
        </w:rPr>
        <w:t>whether or not</w:t>
      </w:r>
      <w:proofErr w:type="gramEnd"/>
      <w:r>
        <w:rPr>
          <w:rFonts w:ascii="Arial" w:hAnsi="Arial" w:cs="Arial"/>
        </w:rPr>
        <w:t xml:space="preserve">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46"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46"/>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47" w:author="Author"/>
        </w:trPr>
        <w:tc>
          <w:tcPr>
            <w:tcW w:w="2695" w:type="dxa"/>
          </w:tcPr>
          <w:p w14:paraId="1B79E7A1" w14:textId="02ABAF42" w:rsidR="00AB2EB9" w:rsidRPr="0071220B" w:rsidRDefault="006409F6">
            <w:pPr>
              <w:pStyle w:val="clauseindent"/>
              <w:ind w:left="0"/>
              <w:rPr>
                <w:ins w:id="48" w:author="Author"/>
                <w:rFonts w:ascii="Arial" w:hAnsi="Arial" w:cs="Arial"/>
                <w:b/>
                <w:bCs/>
                <w:highlight w:val="yellow"/>
              </w:rPr>
            </w:pPr>
            <w:ins w:id="49"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50" w:author="Author"/>
                <w:rFonts w:ascii="Arial" w:hAnsi="Arial" w:cs="Arial"/>
                <w:highlight w:val="yellow"/>
              </w:rPr>
            </w:pPr>
            <w:ins w:id="51" w:author="Author">
              <w:del w:id="52"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5C7BC1" w14:paraId="2843F83A" w14:textId="77777777" w:rsidTr="003A67C0">
        <w:trPr>
          <w:trHeight w:val="300"/>
          <w:ins w:id="53" w:author="Author"/>
        </w:trPr>
        <w:tc>
          <w:tcPr>
            <w:tcW w:w="2695" w:type="dxa"/>
          </w:tcPr>
          <w:p w14:paraId="3AA0C388" w14:textId="516B5B06" w:rsidR="00E62E6F" w:rsidRPr="0071220B" w:rsidRDefault="00DE7933">
            <w:pPr>
              <w:pStyle w:val="clauseindent"/>
              <w:ind w:left="0"/>
              <w:rPr>
                <w:ins w:id="54" w:author="Author"/>
                <w:rFonts w:ascii="Arial" w:hAnsi="Arial" w:cs="Arial"/>
                <w:b/>
                <w:bCs/>
                <w:highlight w:val="yellow"/>
              </w:rPr>
            </w:pPr>
            <w:ins w:id="55"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56" w:author="Author"/>
                <w:rFonts w:ascii="Arial" w:hAnsi="Arial" w:cs="Arial"/>
                <w:highlight w:val="yellow"/>
              </w:rPr>
            </w:pPr>
            <w:ins w:id="57" w:author="Author">
              <w:del w:id="58"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59" w:name="_BPDCI_3"/>
            <w:r w:rsidRPr="00DE41AF">
              <w:rPr>
                <w:rFonts w:ascii="Arial" w:hAnsi="Arial" w:cs="Arial"/>
                <w:lang w:val="en-US"/>
              </w:rPr>
              <w:t>;</w:t>
            </w:r>
            <w:bookmarkEnd w:id="59"/>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60"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61" w:author="Author"/>
              </w:rPr>
            </w:pPr>
          </w:p>
          <w:p w14:paraId="2B8A7C72" w14:textId="77777777" w:rsidR="004E48E0" w:rsidRDefault="004E48E0" w:rsidP="004E48E0">
            <w:pPr>
              <w:rPr>
                <w:ins w:id="62" w:author="Author"/>
                <w:rFonts w:ascii="Arial" w:hAnsi="Arial" w:cs="Arial"/>
                <w:b/>
                <w:bCs/>
              </w:rPr>
            </w:pPr>
          </w:p>
          <w:p w14:paraId="7A22BA12" w14:textId="77777777" w:rsidR="004E48E0" w:rsidRDefault="004E48E0" w:rsidP="004E48E0">
            <w:pPr>
              <w:rPr>
                <w:ins w:id="63" w:author="Author"/>
                <w:rFonts w:ascii="Arial" w:hAnsi="Arial" w:cs="Arial"/>
                <w:b/>
                <w:bCs/>
              </w:rPr>
            </w:pPr>
            <w:ins w:id="64" w:author="Author">
              <w:r w:rsidRPr="00F6729D">
                <w:rPr>
                  <w:rFonts w:ascii="Arial" w:hAnsi="Arial" w:cs="Arial"/>
                  <w:b/>
                  <w:bCs/>
                  <w:highlight w:val="green"/>
                </w:rPr>
                <w:t>“Advancement”</w:t>
              </w:r>
            </w:ins>
          </w:p>
          <w:p w14:paraId="0FA04439" w14:textId="77777777" w:rsidR="006E6377" w:rsidRPr="00F6729D" w:rsidRDefault="006E6377" w:rsidP="006E6377">
            <w:pPr>
              <w:rPr>
                <w:ins w:id="65" w:author="Author"/>
                <w:rFonts w:ascii="Arial" w:hAnsi="Arial" w:cs="Arial"/>
              </w:rPr>
            </w:pPr>
          </w:p>
          <w:p w14:paraId="6E504C7E" w14:textId="77777777" w:rsidR="006E6377" w:rsidRPr="00F6729D" w:rsidRDefault="006E6377" w:rsidP="006E6377">
            <w:pPr>
              <w:rPr>
                <w:ins w:id="66" w:author="Author"/>
                <w:rFonts w:ascii="Arial" w:hAnsi="Arial" w:cs="Arial"/>
              </w:rPr>
            </w:pPr>
          </w:p>
          <w:p w14:paraId="45A047AE" w14:textId="77777777" w:rsidR="006E6377" w:rsidRPr="00F6729D" w:rsidRDefault="006E6377" w:rsidP="006E6377">
            <w:pPr>
              <w:rPr>
                <w:ins w:id="67" w:author="Author"/>
                <w:rFonts w:ascii="Arial" w:hAnsi="Arial" w:cs="Arial"/>
              </w:rPr>
            </w:pPr>
          </w:p>
          <w:p w14:paraId="37A0BC86" w14:textId="77777777" w:rsidR="006E6377" w:rsidRDefault="006E6377" w:rsidP="006E6377">
            <w:pPr>
              <w:rPr>
                <w:ins w:id="68" w:author="Author"/>
                <w:rFonts w:ascii="Arial" w:hAnsi="Arial" w:cs="Arial"/>
                <w:b/>
                <w:bCs/>
              </w:rPr>
            </w:pPr>
          </w:p>
          <w:p w14:paraId="7439AC1E" w14:textId="77777777" w:rsidR="006E6377" w:rsidRDefault="006E6377" w:rsidP="006E6377">
            <w:pPr>
              <w:rPr>
                <w:ins w:id="69" w:author="Author"/>
                <w:rFonts w:ascii="Arial" w:hAnsi="Arial" w:cs="Arial"/>
                <w:b/>
                <w:bCs/>
              </w:rPr>
            </w:pPr>
            <w:ins w:id="70"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71"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72" w:author="Author"/>
                <w:rFonts w:ascii="Arial" w:hAnsi="Arial"/>
                <w:color w:val="FF0000"/>
                <w:szCs w:val="22"/>
              </w:rPr>
            </w:pPr>
            <w:ins w:id="73"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 xml:space="preserve">Embedded Power </w:t>
              </w:r>
              <w:proofErr w:type="gramStart"/>
              <w:r w:rsidRPr="00F6729D">
                <w:rPr>
                  <w:rFonts w:ascii="Arial" w:hAnsi="Arial"/>
                  <w:b/>
                  <w:bCs/>
                  <w:color w:val="FF0000"/>
                  <w:szCs w:val="22"/>
                  <w:highlight w:val="green"/>
                </w:rPr>
                <w:t>Stations</w:t>
              </w:r>
              <w:r w:rsidRPr="00F6729D">
                <w:rPr>
                  <w:rFonts w:ascii="Arial" w:hAnsi="Arial"/>
                  <w:color w:val="FF0000"/>
                  <w:szCs w:val="22"/>
                  <w:highlight w:val="green"/>
                </w:rPr>
                <w:t>;</w:t>
              </w:r>
              <w:proofErr w:type="gramEnd"/>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74"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 xml:space="preserve">Gate 2 Criteria </w:t>
              </w:r>
              <w:proofErr w:type="gramStart"/>
              <w:r w:rsidRPr="00F6729D">
                <w:rPr>
                  <w:rFonts w:ascii="Arial" w:hAnsi="Arial"/>
                  <w:b/>
                  <w:bCs/>
                  <w:color w:val="FF0000"/>
                  <w:szCs w:val="22"/>
                  <w:highlight w:val="green"/>
                </w:rPr>
                <w:t>Methodology</w:t>
              </w:r>
              <w:r w:rsidRPr="00F6729D">
                <w:rPr>
                  <w:rFonts w:ascii="Arial" w:hAnsi="Arial"/>
                  <w:color w:val="FF0000"/>
                  <w:szCs w:val="22"/>
                  <w:highlight w:val="green"/>
                </w:rPr>
                <w:t>;</w:t>
              </w:r>
            </w:ins>
            <w:proofErr w:type="gramEnd"/>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75" w:name="_BPDCD_4"/>
            <w:r w:rsidRPr="00DE41AF">
              <w:rPr>
                <w:rFonts w:ascii="Arial" w:hAnsi="Arial" w:cs="Arial"/>
              </w:rPr>
              <w:t xml:space="preserve">as </w:t>
            </w:r>
            <w:bookmarkEnd w:id="75"/>
            <w:r>
              <w:rPr>
                <w:rFonts w:ascii="Arial" w:hAnsi="Arial" w:cs="Arial"/>
              </w:rPr>
              <w:t>defined in Paragraph 8A.4.4.2</w:t>
            </w:r>
            <w:bookmarkStart w:id="76" w:name="_BPDCD_5"/>
            <w:r w:rsidRPr="00DE41AF">
              <w:rPr>
                <w:rFonts w:ascii="Arial" w:hAnsi="Arial" w:cs="Arial"/>
              </w:rPr>
              <w:t>;</w:t>
            </w:r>
            <w:r>
              <w:rPr>
                <w:rFonts w:ascii="Arial" w:hAnsi="Arial" w:cs="Arial"/>
                <w:color w:val="0000FF"/>
                <w:u w:val="double"/>
              </w:rPr>
              <w:t xml:space="preserve"> </w:t>
            </w:r>
            <w:bookmarkEnd w:id="76"/>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77" w:name="_BPDCD_6"/>
            <w:r w:rsidRPr="00DE41AF">
              <w:rPr>
                <w:rFonts w:ascii="Arial" w:hAnsi="Arial" w:cs="Arial"/>
              </w:rPr>
              <w:t>;</w:t>
            </w:r>
            <w:bookmarkEnd w:id="77"/>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78" w:name="_BPDCD_7"/>
            <w:r w:rsidRPr="5659255A">
              <w:rPr>
                <w:rFonts w:ascii="Arial" w:hAnsi="Arial" w:cs="Arial"/>
              </w:rPr>
              <w:t xml:space="preserve">the </w:t>
            </w:r>
            <w:bookmarkEnd w:id="78"/>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79"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80"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1" w:name="_BPDCI_9"/>
            <w:r w:rsidRPr="00DE41AF">
              <w:rPr>
                <w:rFonts w:ascii="Arial" w:hAnsi="Arial" w:cs="Arial"/>
              </w:rPr>
              <w:t>;</w:t>
            </w:r>
            <w:bookmarkEnd w:id="81"/>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82" w:name="_BPDCD_10"/>
            <w:r w:rsidRPr="00DE41AF">
              <w:rPr>
                <w:rFonts w:ascii="Arial Bold" w:hAnsi="Arial Bold" w:cs="Arial"/>
                <w:b/>
                <w:bCs/>
              </w:rPr>
              <w:t>The Company</w:t>
            </w:r>
            <w:r w:rsidRPr="00DE41AF">
              <w:rPr>
                <w:rFonts w:ascii="Arial Bold" w:hAnsi="Arial Bold" w:cs="Arial"/>
              </w:rPr>
              <w:t xml:space="preserve"> </w:t>
            </w:r>
            <w:bookmarkEnd w:id="82"/>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83"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83"/>
            <w:r>
              <w:rPr>
                <w:rFonts w:ascii="Arial" w:hAnsi="Arial" w:cs="Arial"/>
                <w:b/>
                <w:bCs/>
              </w:rPr>
              <w:t>Website</w:t>
            </w:r>
            <w:r>
              <w:rPr>
                <w:rFonts w:ascii="Arial" w:hAnsi="Arial" w:cs="Arial"/>
              </w:rPr>
              <w:t>;</w:t>
            </w:r>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84" w:name="_BPDCD_13"/>
            <w:r w:rsidRPr="00DE41AF">
              <w:rPr>
                <w:rFonts w:ascii="Arial Bold" w:hAnsi="Arial Bold" w:cs="Arial"/>
                <w:b/>
                <w:lang w:val="en-US"/>
              </w:rPr>
              <w:t>The Company</w:t>
            </w:r>
            <w:r w:rsidRPr="00DE41AF">
              <w:rPr>
                <w:rFonts w:ascii="Arial Bold" w:hAnsi="Arial Bold" w:cs="Arial"/>
                <w:lang w:val="en-US"/>
              </w:rPr>
              <w:t xml:space="preserve"> </w:t>
            </w:r>
            <w:bookmarkEnd w:id="84"/>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85" w:name="_BPDCD_14"/>
            <w:r w:rsidRPr="00DE41AF">
              <w:rPr>
                <w:rFonts w:ascii="Arial" w:hAnsi="Arial" w:cs="Arial"/>
                <w:lang w:val="en-US"/>
              </w:rPr>
              <w:t>;</w:t>
            </w:r>
            <w:bookmarkEnd w:id="85"/>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86" w:name="_BPDCD_15"/>
            <w:r w:rsidRPr="00DE41AF">
              <w:rPr>
                <w:rFonts w:ascii="Arial" w:hAnsi="Arial" w:cs="Arial"/>
              </w:rPr>
              <w:t>;</w:t>
            </w:r>
            <w:bookmarkEnd w:id="86"/>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87" w:name="_BPDCD_16"/>
            <w:r w:rsidRPr="00DE41AF">
              <w:rPr>
                <w:rFonts w:ascii="Arial" w:hAnsi="Arial" w:cs="Arial"/>
              </w:rPr>
              <w:t xml:space="preserve">the </w:t>
            </w:r>
            <w:bookmarkEnd w:id="87"/>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88" w:name="_BPDCI_20"/>
            <w:r w:rsidRPr="008654EE">
              <w:rPr>
                <w:rFonts w:ascii="Arial Bold" w:hAnsi="Arial Bold" w:cs="Arial"/>
                <w:b/>
                <w:bCs/>
              </w:rPr>
              <w:t>"</w:t>
            </w:r>
            <w:bookmarkEnd w:id="88"/>
            <w:r w:rsidRPr="008654EE">
              <w:rPr>
                <w:rFonts w:ascii="Arial Bold" w:hAnsi="Arial Bold" w:cs="Arial"/>
                <w:b/>
              </w:rPr>
              <w:t>CAP 179 Implementation Date</w:t>
            </w:r>
            <w:bookmarkStart w:id="89" w:name="_BPDCD_21"/>
            <w:r w:rsidRPr="008654EE">
              <w:rPr>
                <w:rFonts w:ascii="Arial Bold" w:hAnsi="Arial Bold" w:cs="Arial"/>
                <w:b/>
                <w:bCs/>
              </w:rPr>
              <w:t>"</w:t>
            </w:r>
            <w:r w:rsidRPr="008654EE">
              <w:rPr>
                <w:rFonts w:ascii="Arial Bold" w:hAnsi="Arial Bold" w:cs="Arial"/>
                <w:b/>
              </w:rPr>
              <w:t xml:space="preserve"> </w:t>
            </w:r>
            <w:bookmarkEnd w:id="89"/>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90"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90"/>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91"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91"/>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92" w:name="_DV_C122"/>
            <w:r>
              <w:rPr>
                <w:rStyle w:val="DeltaViewInsertion"/>
                <w:rFonts w:ascii="Arial" w:hAnsi="Arial" w:cs="Arial"/>
                <w:b/>
                <w:bCs/>
                <w:color w:val="000000"/>
                <w:w w:val="0"/>
                <w:u w:val="none"/>
              </w:rPr>
              <w:lastRenderedPageBreak/>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92"/>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93"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93"/>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94"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94"/>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95" w:name="_DV_C131"/>
            <w:r>
              <w:rPr>
                <w:rFonts w:ascii="Arial" w:hAnsi="Arial" w:cs="Arial"/>
                <w:b/>
              </w:rPr>
              <w:t>"Circuit Breaker"</w:t>
            </w:r>
            <w:bookmarkEnd w:id="95"/>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carrying and breaking currents under normal circuit conditions </w:t>
            </w:r>
            <w:proofErr w:type="gramStart"/>
            <w:r>
              <w:rPr>
                <w:rFonts w:ascii="Arial" w:hAnsi="Arial" w:cs="Arial"/>
                <w:color w:val="000000"/>
                <w:w w:val="0"/>
              </w:rPr>
              <w:t>and also</w:t>
            </w:r>
            <w:proofErr w:type="gramEnd"/>
            <w:r>
              <w:rPr>
                <w:rFonts w:ascii="Arial" w:hAnsi="Arial" w:cs="Arial"/>
                <w:color w:val="000000"/>
                <w:w w:val="0"/>
              </w:rPr>
              <w:t xml:space="preserve"> of making, carrying for a specified time and breaking currents under specified abnormal circuit conditions, such as those of short circuit</w:t>
            </w:r>
            <w:bookmarkStart w:id="96" w:name="_BPDCD_22"/>
            <w:r>
              <w:rPr>
                <w:rFonts w:ascii="Arial" w:hAnsi="Arial" w:cs="Arial"/>
                <w:color w:val="0000FF"/>
                <w:w w:val="0"/>
                <w:u w:val="double"/>
              </w:rPr>
              <w:t>;</w:t>
            </w:r>
            <w:bookmarkEnd w:id="96"/>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97" w:author="Author"/>
                <w:del w:id="98"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99" w:author="Author">
              <w:del w:id="100"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101" w:author="Author"/>
                <w:del w:id="102"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103" w:author="Author">
              <w:del w:id="104"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105" w:author="Author"/>
        </w:trPr>
        <w:tc>
          <w:tcPr>
            <w:tcW w:w="2695" w:type="dxa"/>
            <w:tcBorders>
              <w:top w:val="nil"/>
              <w:left w:val="nil"/>
              <w:bottom w:val="nil"/>
              <w:right w:val="nil"/>
            </w:tcBorders>
          </w:tcPr>
          <w:p w14:paraId="58E3375D" w14:textId="551E39A9" w:rsidR="00F44BD9" w:rsidRPr="00280E10" w:rsidRDefault="00F44BD9">
            <w:pPr>
              <w:pStyle w:val="BodyText"/>
              <w:rPr>
                <w:ins w:id="106" w:author="Author"/>
                <w:rFonts w:ascii="Arial" w:hAnsi="Arial" w:cs="Arial"/>
                <w:b/>
                <w:bCs/>
                <w:color w:val="FF0000"/>
                <w:szCs w:val="22"/>
                <w:highlight w:val="yellow"/>
              </w:rPr>
            </w:pPr>
            <w:ins w:id="107"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108" w:author="Author"/>
                <w:rFonts w:ascii="Arial" w:eastAsiaTheme="minorHAnsi" w:hAnsi="Arial" w:cs="Arial"/>
                <w:color w:val="FF0000"/>
                <w:szCs w:val="22"/>
                <w:highlight w:val="yellow"/>
              </w:rPr>
            </w:pPr>
            <w:ins w:id="109"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110"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111" w:author="Author">
              <w:del w:id="112"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113"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114" w:author="Author"/>
                <w:del w:id="115" w:author="Author"/>
                <w:rFonts w:ascii="Arial" w:hAnsi="Arial" w:cs="Arial"/>
                <w:b/>
                <w:bCs/>
                <w:szCs w:val="22"/>
                <w:highlight w:val="green"/>
              </w:rPr>
            </w:pPr>
            <w:ins w:id="116"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117"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118" w:author="Author"/>
                <w:rFonts w:ascii="Arial" w:eastAsiaTheme="minorHAnsi" w:hAnsi="Arial" w:cs="Arial"/>
                <w:color w:val="FF0000"/>
                <w:szCs w:val="22"/>
                <w:highlight w:val="yellow"/>
              </w:rPr>
            </w:pPr>
            <w:ins w:id="119"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proofErr w:type="gramStart"/>
              <w:r w:rsidRPr="00280E10">
                <w:rPr>
                  <w:rFonts w:ascii="Arial" w:hAnsi="Arial"/>
                  <w:b/>
                  <w:color w:val="FF0000"/>
                  <w:szCs w:val="22"/>
                  <w:highlight w:val="green"/>
                </w:rPr>
                <w:t>CMP434</w:t>
              </w:r>
              <w:r w:rsidRPr="00280E10">
                <w:rPr>
                  <w:rFonts w:ascii="Arial" w:hAnsi="Arial"/>
                  <w:color w:val="FF0000"/>
                  <w:szCs w:val="22"/>
                  <w:highlight w:val="green"/>
                </w:rPr>
                <w:t>;</w:t>
              </w:r>
              <w:proofErr w:type="gramEnd"/>
            </w:ins>
          </w:p>
        </w:tc>
      </w:tr>
      <w:tr w:rsidR="00D72082" w14:paraId="58F5B013" w14:textId="77777777" w:rsidTr="00106DAB">
        <w:trPr>
          <w:trHeight w:val="300"/>
          <w:ins w:id="120"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121" w:author="Author"/>
                <w:del w:id="122" w:author="Author"/>
                <w:rFonts w:ascii="Arial" w:hAnsi="Arial" w:cs="Arial"/>
                <w:b/>
                <w:bCs/>
                <w:szCs w:val="22"/>
                <w:highlight w:val="green"/>
              </w:rPr>
            </w:pPr>
            <w:ins w:id="123"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124"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25" w:author="Author"/>
                <w:del w:id="126" w:author="Author"/>
                <w:rFonts w:ascii="Arial" w:hAnsi="Arial" w:cs="Arial"/>
                <w:szCs w:val="22"/>
                <w:highlight w:val="green"/>
              </w:rPr>
            </w:pPr>
            <w:ins w:id="127"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proofErr w:type="gramStart"/>
              <w:r w:rsidRPr="00280E10">
                <w:rPr>
                  <w:rFonts w:ascii="Arial" w:hAnsi="Arial"/>
                  <w:b/>
                  <w:color w:val="FF0000"/>
                  <w:szCs w:val="22"/>
                  <w:highlight w:val="green"/>
                </w:rPr>
                <w:t>CMP434</w:t>
              </w:r>
              <w:r w:rsidRPr="00280E10">
                <w:rPr>
                  <w:rFonts w:ascii="Arial" w:hAnsi="Arial"/>
                  <w:color w:val="FF0000"/>
                  <w:szCs w:val="22"/>
                  <w:highlight w:val="green"/>
                </w:rPr>
                <w:t>;</w:t>
              </w:r>
              <w:proofErr w:type="gramEnd"/>
            </w:ins>
          </w:p>
          <w:p w14:paraId="06612C85" w14:textId="77777777" w:rsidR="00D72082" w:rsidRPr="00280E10" w:rsidDel="00975BCB" w:rsidRDefault="00D72082">
            <w:pPr>
              <w:pStyle w:val="BodyText"/>
              <w:jc w:val="both"/>
              <w:rPr>
                <w:ins w:id="128" w:author="Author"/>
                <w:rFonts w:ascii="Arial" w:eastAsiaTheme="minorHAnsi" w:hAnsi="Arial" w:cs="Arial"/>
                <w:color w:val="FF0000"/>
                <w:szCs w:val="22"/>
                <w:highlight w:val="yellow"/>
              </w:rPr>
            </w:pPr>
          </w:p>
        </w:tc>
      </w:tr>
      <w:tr w:rsidR="00D72082" w14:paraId="1AC4A3E5" w14:textId="77777777" w:rsidTr="00106DAB">
        <w:trPr>
          <w:trHeight w:val="300"/>
          <w:ins w:id="129" w:author="Author"/>
        </w:trPr>
        <w:tc>
          <w:tcPr>
            <w:tcW w:w="2695" w:type="dxa"/>
            <w:tcBorders>
              <w:top w:val="nil"/>
              <w:left w:val="nil"/>
              <w:bottom w:val="nil"/>
              <w:right w:val="nil"/>
            </w:tcBorders>
          </w:tcPr>
          <w:p w14:paraId="7E61E13E" w14:textId="67CBF80E" w:rsidR="00D72082" w:rsidRPr="00280E10" w:rsidRDefault="00BC5F29">
            <w:pPr>
              <w:pStyle w:val="BodyText"/>
              <w:rPr>
                <w:ins w:id="130"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31" w:author="Author"/>
                <w:del w:id="132" w:author="Author"/>
                <w:rFonts w:ascii="Arial" w:hAnsi="Arial"/>
                <w:color w:val="FF0000"/>
                <w:szCs w:val="22"/>
                <w:highlight w:val="green"/>
              </w:rPr>
            </w:pPr>
            <w:ins w:id="133"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34" w:author="Author"/>
                <w:rFonts w:ascii="Arial" w:eastAsiaTheme="minorHAnsi" w:hAnsi="Arial" w:cs="Arial"/>
                <w:color w:val="FF0000"/>
                <w:szCs w:val="22"/>
                <w:highlight w:val="yellow"/>
              </w:rPr>
            </w:pPr>
          </w:p>
        </w:tc>
      </w:tr>
      <w:tr w:rsidR="000D5217" w14:paraId="0367D4C2" w14:textId="77777777" w:rsidTr="00106DAB">
        <w:trPr>
          <w:trHeight w:val="300"/>
          <w:ins w:id="135"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36" w:author="Author"/>
                <w:del w:id="137" w:author="Author"/>
                <w:rFonts w:ascii="Arial" w:hAnsi="Arial" w:cs="Arial"/>
                <w:b/>
                <w:bCs/>
                <w:szCs w:val="22"/>
              </w:rPr>
            </w:pPr>
            <w:ins w:id="138"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39"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40" w:author="Author"/>
                <w:del w:id="141" w:author="Author"/>
                <w:rFonts w:ascii="Arial" w:hAnsi="Arial" w:cs="Arial"/>
                <w:color w:val="FF0000"/>
                <w:szCs w:val="22"/>
              </w:rPr>
            </w:pPr>
            <w:ins w:id="142" w:author="Author">
              <w:del w:id="143"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44"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45" w:author="Author"/>
                <w:del w:id="146"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47" w:author="Author"/>
                <w:del w:id="148"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49"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50" w:author="Author"/>
                <w:rFonts w:ascii="Arial" w:hAnsi="Arial" w:cs="Arial"/>
                <w:b/>
                <w:bCs/>
                <w:szCs w:val="22"/>
                <w:highlight w:val="yellow"/>
              </w:rPr>
            </w:pPr>
            <w:ins w:id="151"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52" w:author="Author"/>
                <w:rFonts w:ascii="Arial" w:hAnsi="Arial" w:cs="Arial"/>
                <w:szCs w:val="22"/>
                <w:highlight w:val="yellow"/>
              </w:rPr>
            </w:pPr>
            <w:ins w:id="153"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 xml:space="preserve">The </w:t>
              </w:r>
              <w:proofErr w:type="gramStart"/>
              <w:r w:rsidRPr="00882D58">
                <w:rPr>
                  <w:rFonts w:ascii="Arial" w:hAnsi="Arial" w:cs="Arial"/>
                  <w:b/>
                  <w:bCs/>
                  <w:szCs w:val="22"/>
                  <w:highlight w:val="yellow"/>
                </w:rPr>
                <w:t>Company</w:t>
              </w:r>
              <w:r w:rsidRPr="00882D58">
                <w:rPr>
                  <w:rFonts w:ascii="Arial" w:hAnsi="Arial" w:cs="Arial"/>
                  <w:szCs w:val="22"/>
                  <w:highlight w:val="yellow"/>
                </w:rPr>
                <w:t>;</w:t>
              </w:r>
              <w:proofErr w:type="gramEnd"/>
              <w:r w:rsidR="00F54E7F">
                <w:rPr>
                  <w:rFonts w:ascii="Arial" w:hAnsi="Arial" w:cs="Arial"/>
                  <w:szCs w:val="22"/>
                  <w:highlight w:val="yellow"/>
                </w:rPr>
                <w:t xml:space="preserve"> </w:t>
              </w:r>
              <w:del w:id="154"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55" w:author="Author"/>
                <w:rFonts w:ascii="Arial" w:hAnsi="Arial" w:cs="Arial"/>
                <w:szCs w:val="22"/>
                <w:highlight w:val="yellow"/>
              </w:rPr>
            </w:pPr>
            <w:ins w:id="156"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157" w:name="_BPDCD_23"/>
            <w:r>
              <w:rPr>
                <w:rFonts w:ascii="Arial" w:hAnsi="Arial" w:cs="Arial"/>
                <w:strike/>
                <w:color w:val="FF0000"/>
              </w:rPr>
              <w:t xml:space="preserve"> </w:t>
            </w:r>
            <w:bookmarkStart w:id="158" w:name="_BPDCI_24"/>
            <w:bookmarkEnd w:id="157"/>
            <w:r>
              <w:rPr>
                <w:rFonts w:ascii="Arial" w:hAnsi="Arial" w:cs="Arial"/>
                <w:color w:val="0000FF"/>
                <w:u w:val="double"/>
              </w:rPr>
              <w:t>;</w:t>
            </w:r>
            <w:proofErr w:type="gramEnd"/>
            <w:r>
              <w:rPr>
                <w:rFonts w:ascii="Arial" w:hAnsi="Arial" w:cs="Arial"/>
                <w:color w:val="0000FF"/>
                <w:u w:val="double"/>
              </w:rPr>
              <w:t xml:space="preserve"> </w:t>
            </w:r>
            <w:bookmarkEnd w:id="158"/>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59" w:name="_BPDCD_27"/>
            <w:r w:rsidRPr="5659255A">
              <w:rPr>
                <w:rFonts w:ascii="Arial" w:hAnsi="Arial" w:cs="Arial"/>
              </w:rPr>
              <w:t>14</w:t>
            </w:r>
            <w:bookmarkEnd w:id="159"/>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60"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61"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 xml:space="preserve">a payment whose value and timing has been approved by the </w:t>
            </w:r>
            <w:proofErr w:type="gramStart"/>
            <w:r>
              <w:rPr>
                <w:rFonts w:ascii="Arial" w:hAnsi="Arial" w:cs="Arial"/>
              </w:rPr>
              <w:t>Authority</w:t>
            </w:r>
            <w:proofErr w:type="gramEnd"/>
            <w:r>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62" w:name="_BPDCD_29"/>
            <w:r w:rsidRPr="00842A97">
              <w:rPr>
                <w:rFonts w:ascii="Arial Bold" w:hAnsi="Arial Bold" w:cs="Arial"/>
                <w:b/>
                <w:bCs/>
              </w:rPr>
              <w:t>The Company</w:t>
            </w:r>
            <w:r w:rsidRPr="00842A97">
              <w:rPr>
                <w:rFonts w:ascii="Arial" w:hAnsi="Arial" w:cs="Arial"/>
              </w:rPr>
              <w:t xml:space="preserve"> </w:t>
            </w:r>
            <w:bookmarkEnd w:id="16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lastRenderedPageBreak/>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6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6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64" w:name="_BPDCD_30"/>
            <w:r w:rsidRPr="00842A97">
              <w:rPr>
                <w:rFonts w:ascii="Arial" w:hAnsi="Arial" w:cs="Arial"/>
              </w:rPr>
              <w:t xml:space="preserve">a </w:t>
            </w:r>
            <w:bookmarkEnd w:id="16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65" w:name="_BPDCD_31"/>
            <w:r w:rsidRPr="00842A97">
              <w:rPr>
                <w:rFonts w:ascii="Arial" w:hAnsi="Arial" w:cs="Arial"/>
                <w:bCs/>
              </w:rPr>
              <w:t>the</w:t>
            </w:r>
            <w:r w:rsidRPr="00842A97">
              <w:rPr>
                <w:rFonts w:ascii="Arial" w:hAnsi="Arial" w:cs="Arial"/>
                <w:b/>
                <w:bCs/>
              </w:rPr>
              <w:t xml:space="preserve"> CUSC Modifications Panel</w:t>
            </w:r>
            <w:bookmarkEnd w:id="165"/>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66" w:name="_BPDCD_32"/>
            <w:r w:rsidRPr="00842A97">
              <w:rPr>
                <w:rFonts w:ascii="Arial" w:hAnsi="Arial" w:cs="Arial"/>
              </w:rPr>
              <w:t xml:space="preserve">the </w:t>
            </w:r>
            <w:bookmarkEnd w:id="16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67" w:name="_DV_M1"/>
            <w:bookmarkEnd w:id="167"/>
            <w:r>
              <w:rPr>
                <w:rFonts w:ascii="Arial" w:hAnsi="Arial" w:cs="Arial"/>
              </w:rPr>
              <w:t xml:space="preserve"> undertaken by the </w:t>
            </w:r>
            <w:bookmarkStart w:id="168" w:name="_DV_C5"/>
            <w:r>
              <w:rPr>
                <w:rStyle w:val="DeltaViewInsertion"/>
                <w:rFonts w:ascii="Arial" w:hAnsi="Arial" w:cs="Arial"/>
                <w:b/>
                <w:bCs/>
                <w:color w:val="auto"/>
                <w:u w:val="none"/>
              </w:rPr>
              <w:t xml:space="preserve">Panel </w:t>
            </w:r>
            <w:bookmarkStart w:id="169" w:name="_DV_M2"/>
            <w:bookmarkEnd w:id="168"/>
            <w:bookmarkEnd w:id="16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70" w:name="_BPDCD_33"/>
            <w:r w:rsidRPr="00842A97">
              <w:rPr>
                <w:rFonts w:ascii="Arial Bold" w:hAnsi="Arial Bold" w:cs="Arial"/>
                <w:b/>
              </w:rPr>
              <w:t>Applicable</w:t>
            </w:r>
            <w:r w:rsidRPr="00842A97">
              <w:rPr>
                <w:rFonts w:ascii="Arial Bold" w:hAnsi="Arial Bold" w:cs="Arial"/>
              </w:rPr>
              <w:t xml:space="preserve"> </w:t>
            </w:r>
            <w:bookmarkEnd w:id="17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71" w:name="_BPDCD_34"/>
            <w:r>
              <w:rPr>
                <w:rStyle w:val="DeltaViewInsertion"/>
                <w:rFonts w:ascii="Arial" w:hAnsi="Arial" w:cs="Arial"/>
                <w:strike/>
                <w:color w:val="FF0000"/>
                <w:u w:val="none"/>
              </w:rPr>
              <w:t>.</w:t>
            </w:r>
            <w:r>
              <w:rPr>
                <w:rStyle w:val="DeltaViewInsertion"/>
                <w:rFonts w:ascii="Arial" w:hAnsi="Arial" w:cs="Arial"/>
              </w:rPr>
              <w:t xml:space="preserve"> </w:t>
            </w:r>
            <w:bookmarkEnd w:id="17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7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72"/>
            <w:r w:rsidRPr="00842A97">
              <w:rPr>
                <w:rFonts w:ascii="Arial" w:hAnsi="Arial" w:cs="Arial"/>
                <w:b/>
                <w:bCs/>
              </w:rPr>
              <w:t xml:space="preserve">Workgroup Alternative CUSC Modification </w:t>
            </w:r>
            <w:bookmarkStart w:id="173" w:name="_BPDCI_36"/>
            <w:r w:rsidRPr="00842A97">
              <w:rPr>
                <w:rFonts w:ascii="Arial" w:hAnsi="Arial" w:cs="Arial"/>
                <w:bCs/>
              </w:rPr>
              <w:t>set out in the</w:t>
            </w:r>
            <w:r w:rsidRPr="00842A97">
              <w:rPr>
                <w:rFonts w:ascii="Arial" w:hAnsi="Arial" w:cs="Arial"/>
                <w:b/>
                <w:bCs/>
              </w:rPr>
              <w:t xml:space="preserve"> CUSC Modification Self-Governance Report, </w:t>
            </w:r>
            <w:bookmarkEnd w:id="17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74"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75" w:name="_BPDCI_37"/>
            <w:r w:rsidRPr="00842A97">
              <w:rPr>
                <w:rFonts w:ascii="Arial" w:hAnsi="Arial" w:cs="Arial"/>
              </w:rPr>
              <w:t xml:space="preserve">Section 3, </w:t>
            </w:r>
            <w:bookmarkEnd w:id="17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76" w:name="_BPDCI_38"/>
            <w:r w:rsidRPr="00842A97">
              <w:rPr>
                <w:rFonts w:ascii="Arial" w:hAnsi="Arial" w:cs="Arial"/>
              </w:rPr>
              <w:t xml:space="preserve">Section 3, </w:t>
            </w:r>
            <w:bookmarkEnd w:id="17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lastRenderedPageBreak/>
              <w:t>"</w:t>
            </w:r>
            <w:proofErr w:type="spellStart"/>
            <w:r>
              <w:rPr>
                <w:rFonts w:ascii="Arial" w:hAnsi="Arial" w:cs="Arial"/>
                <w:b/>
                <w:bCs/>
              </w:rPr>
              <w:t>Deenergisation</w:t>
            </w:r>
            <w:proofErr w:type="spellEnd"/>
            <w:r>
              <w:rPr>
                <w:rFonts w:ascii="Arial" w:hAnsi="Arial" w:cs="Arial"/>
                <w:b/>
                <w:bCs/>
              </w:rPr>
              <w:t>"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7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17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w:t>
            </w:r>
            <w:r>
              <w:rPr>
                <w:rFonts w:ascii="Arial" w:hAnsi="Arial" w:cs="Arial"/>
              </w:rPr>
              <w:lastRenderedPageBreak/>
              <w:t xml:space="preserve">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lastRenderedPageBreak/>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78" w:author="Author"/>
        </w:trPr>
        <w:tc>
          <w:tcPr>
            <w:tcW w:w="2695" w:type="dxa"/>
          </w:tcPr>
          <w:p w14:paraId="29598BB1" w14:textId="36A66CA0" w:rsidR="00C30926" w:rsidRPr="00882D58" w:rsidRDefault="00C30926" w:rsidP="00C30926">
            <w:pPr>
              <w:spacing w:line="360" w:lineRule="auto"/>
              <w:jc w:val="both"/>
              <w:rPr>
                <w:ins w:id="179" w:author="Author"/>
                <w:rFonts w:ascii="Arial" w:hAnsi="Arial" w:cs="Arial"/>
                <w:szCs w:val="22"/>
                <w:highlight w:val="yellow"/>
              </w:rPr>
            </w:pPr>
            <w:ins w:id="180"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81" w:author="Author"/>
                <w:rFonts w:ascii="Arial" w:hAnsi="Arial" w:cs="Arial"/>
                <w:szCs w:val="22"/>
                <w:highlight w:val="yellow"/>
              </w:rPr>
            </w:pPr>
            <w:ins w:id="182" w:author="Author">
              <w:r>
                <w:rPr>
                  <w:rFonts w:ascii="Arial" w:hAnsi="Arial" w:cs="Arial"/>
                  <w:szCs w:val="22"/>
                  <w:highlight w:val="yellow"/>
                </w:rPr>
                <w:t>i</w:t>
              </w:r>
              <w:del w:id="183"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w:t>
              </w:r>
              <w:proofErr w:type="gramStart"/>
              <w:r w:rsidR="00E64E45" w:rsidRPr="00882D58">
                <w:rPr>
                  <w:rFonts w:ascii="Arial" w:hAnsi="Arial" w:cs="Arial"/>
                  <w:szCs w:val="22"/>
                  <w:highlight w:val="yellow"/>
                </w:rPr>
                <w:t>agreements;</w:t>
              </w:r>
              <w:proofErr w:type="gramEnd"/>
              <w:r w:rsidR="00E64E45" w:rsidRPr="00882D58">
                <w:rPr>
                  <w:rFonts w:ascii="Arial" w:hAnsi="Arial" w:cs="Arial"/>
                  <w:szCs w:val="22"/>
                  <w:highlight w:val="yellow"/>
                </w:rPr>
                <w:t xml:space="preserve"> </w:t>
              </w:r>
            </w:ins>
          </w:p>
          <w:p w14:paraId="6B50DDA4" w14:textId="77777777" w:rsidR="00C30926" w:rsidRPr="00882D58" w:rsidRDefault="00C30926" w:rsidP="00C30926">
            <w:pPr>
              <w:jc w:val="both"/>
              <w:rPr>
                <w:ins w:id="184"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w:t>
            </w:r>
            <w:r>
              <w:rPr>
                <w:rFonts w:ascii="Arial" w:hAnsi="Arial" w:cs="Arial"/>
              </w:rPr>
              <w:lastRenderedPageBreak/>
              <w:t xml:space="preserve">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lastRenderedPageBreak/>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85" w:author="Author"/>
        </w:trPr>
        <w:tc>
          <w:tcPr>
            <w:tcW w:w="2695" w:type="dxa"/>
          </w:tcPr>
          <w:p w14:paraId="6FDFC6D1" w14:textId="5A0A907A" w:rsidR="0076736F" w:rsidRPr="00882D58" w:rsidRDefault="00787808" w:rsidP="00241CE1">
            <w:pPr>
              <w:rPr>
                <w:ins w:id="186" w:author="Author"/>
                <w:rFonts w:ascii="Arial" w:hAnsi="Arial" w:cs="Arial"/>
                <w:b/>
                <w:bCs/>
                <w:szCs w:val="22"/>
                <w:highlight w:val="yellow"/>
              </w:rPr>
            </w:pPr>
            <w:ins w:id="187"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88" w:author="Author"/>
                <w:del w:id="189" w:author="Author"/>
                <w:rFonts w:ascii="Arial" w:hAnsi="Arial" w:cs="Arial"/>
                <w:szCs w:val="22"/>
                <w:highlight w:val="yellow"/>
              </w:rPr>
            </w:pPr>
            <w:ins w:id="190"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t>
              </w:r>
              <w:proofErr w:type="gramStart"/>
              <w:r w:rsidRPr="00882D58">
                <w:rPr>
                  <w:rFonts w:ascii="Arial" w:hAnsi="Arial" w:cs="Arial"/>
                  <w:szCs w:val="22"/>
                  <w:highlight w:val="yellow"/>
                </w:rPr>
                <w:t>where</w:t>
              </w:r>
              <w:proofErr w:type="gramEnd"/>
              <w:r w:rsidRPr="00882D58">
                <w:rPr>
                  <w:rFonts w:ascii="Arial" w:hAnsi="Arial" w:cs="Arial"/>
                  <w:szCs w:val="22"/>
                  <w:highlight w:val="yellow"/>
                </w:rPr>
                <w:t xml:space="preserv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91"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lastRenderedPageBreak/>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92" w:author="Author"/>
        </w:trPr>
        <w:tc>
          <w:tcPr>
            <w:tcW w:w="2695" w:type="dxa"/>
          </w:tcPr>
          <w:p w14:paraId="3F75B103" w14:textId="77777777" w:rsidR="00A31D8B" w:rsidRDefault="00A31D8B" w:rsidP="00A31D8B">
            <w:pPr>
              <w:pStyle w:val="BodyText"/>
              <w:rPr>
                <w:ins w:id="193" w:author="Author"/>
                <w:rFonts w:ascii="Arial" w:hAnsi="Arial" w:cs="Arial"/>
                <w:b/>
                <w:bCs/>
              </w:rPr>
            </w:pPr>
            <w:ins w:id="194"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95"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96" w:author="Author"/>
                <w:rFonts w:ascii="Arial" w:hAnsi="Arial" w:cs="Arial"/>
                <w:szCs w:val="22"/>
                <w:lang w:eastAsia="en-GB"/>
              </w:rPr>
            </w:pPr>
            <w:ins w:id="197"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198" w:author="Author"/>
        </w:trPr>
        <w:tc>
          <w:tcPr>
            <w:tcW w:w="2695" w:type="dxa"/>
          </w:tcPr>
          <w:p w14:paraId="7B6A4795" w14:textId="77777777" w:rsidR="00AA7FA9" w:rsidRDefault="00AA7FA9" w:rsidP="00C30926">
            <w:pPr>
              <w:ind w:left="3600" w:hanging="3600"/>
              <w:rPr>
                <w:ins w:id="199" w:author="Author"/>
                <w:rFonts w:ascii="Arial" w:hAnsi="Arial" w:cs="Arial"/>
                <w:b/>
                <w:szCs w:val="22"/>
              </w:rPr>
            </w:pPr>
          </w:p>
        </w:tc>
        <w:tc>
          <w:tcPr>
            <w:tcW w:w="6662" w:type="dxa"/>
          </w:tcPr>
          <w:p w14:paraId="374924BA" w14:textId="77777777" w:rsidR="00AA7FA9" w:rsidRPr="004E4C04" w:rsidRDefault="00AA7FA9" w:rsidP="00C30926">
            <w:pPr>
              <w:rPr>
                <w:ins w:id="200" w:author="Author"/>
                <w:rFonts w:ascii="Arial" w:hAnsi="Arial" w:cs="Arial"/>
                <w:szCs w:val="22"/>
                <w:lang w:eastAsia="en-GB"/>
              </w:rPr>
            </w:pPr>
          </w:p>
        </w:tc>
      </w:tr>
      <w:tr w:rsidR="00AA7FA9" w14:paraId="0742D776" w14:textId="77777777" w:rsidTr="002C1D61">
        <w:trPr>
          <w:trHeight w:val="1286"/>
          <w:ins w:id="201" w:author="Author"/>
        </w:trPr>
        <w:tc>
          <w:tcPr>
            <w:tcW w:w="2695" w:type="dxa"/>
          </w:tcPr>
          <w:p w14:paraId="707D03B0" w14:textId="77777777" w:rsidR="00A31D8B" w:rsidRPr="00882D58" w:rsidRDefault="00A31D8B" w:rsidP="00A31D8B">
            <w:pPr>
              <w:pStyle w:val="BodyText"/>
              <w:rPr>
                <w:ins w:id="202" w:author="Author"/>
                <w:rFonts w:ascii="Arial" w:hAnsi="Arial" w:cs="Arial"/>
                <w:b/>
                <w:bCs/>
                <w:highlight w:val="green"/>
              </w:rPr>
            </w:pPr>
            <w:ins w:id="203"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204" w:author="Author"/>
                <w:rFonts w:ascii="Arial" w:hAnsi="Arial" w:cs="Arial"/>
                <w:b/>
                <w:szCs w:val="22"/>
              </w:rPr>
            </w:pPr>
          </w:p>
        </w:tc>
        <w:tc>
          <w:tcPr>
            <w:tcW w:w="6662" w:type="dxa"/>
          </w:tcPr>
          <w:p w14:paraId="226156A7" w14:textId="77777777" w:rsidR="00A31D8B" w:rsidRDefault="00A31D8B" w:rsidP="00A31D8B">
            <w:pPr>
              <w:pStyle w:val="BodyText"/>
              <w:jc w:val="both"/>
              <w:rPr>
                <w:ins w:id="205" w:author="Author"/>
                <w:rFonts w:ascii="Arial" w:hAnsi="Arial" w:cs="Arial"/>
                <w:highlight w:val="green"/>
              </w:rPr>
            </w:pPr>
            <w:ins w:id="206" w:author="Author">
              <w:r w:rsidRPr="00882D58">
                <w:rPr>
                  <w:rFonts w:ascii="Arial" w:hAnsi="Arial" w:cs="Arial"/>
                  <w:highlight w:val="green"/>
                </w:rPr>
                <w:t xml:space="preserve">the </w:t>
              </w:r>
              <w:proofErr w:type="gramStart"/>
              <w:r w:rsidRPr="00882D58">
                <w:rPr>
                  <w:rFonts w:ascii="Arial" w:hAnsi="Arial" w:cs="Arial"/>
                  <w:highlight w:val="green"/>
                </w:rPr>
                <w:t>one off</w:t>
              </w:r>
              <w:proofErr w:type="gramEnd"/>
              <w:r w:rsidRPr="00882D58">
                <w:rPr>
                  <w:rFonts w:ascii="Arial" w:hAnsi="Arial" w:cs="Arial"/>
                  <w:highlight w:val="green"/>
                </w:rPr>
                <w:t xml:space="preserve">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207" w:author="Author"/>
                <w:rFonts w:ascii="Arial" w:hAnsi="Arial" w:cs="Arial"/>
                <w:szCs w:val="22"/>
                <w:lang w:eastAsia="en-GB"/>
              </w:rPr>
            </w:pPr>
          </w:p>
        </w:tc>
      </w:tr>
      <w:tr w:rsidR="00AA7FA9" w14:paraId="658863F5" w14:textId="77777777" w:rsidTr="003A67C0">
        <w:trPr>
          <w:trHeight w:val="300"/>
          <w:ins w:id="208" w:author="Author"/>
        </w:trPr>
        <w:tc>
          <w:tcPr>
            <w:tcW w:w="2695" w:type="dxa"/>
          </w:tcPr>
          <w:p w14:paraId="242CB25D" w14:textId="77777777" w:rsidR="00A31D8B" w:rsidRPr="0063098D" w:rsidRDefault="00A31D8B" w:rsidP="00A31D8B">
            <w:pPr>
              <w:pStyle w:val="BodyText"/>
              <w:rPr>
                <w:ins w:id="209" w:author="Author"/>
                <w:rFonts w:ascii="Arial" w:hAnsi="Arial" w:cs="Arial"/>
                <w:b/>
                <w:bCs/>
                <w:highlight w:val="green"/>
                <w:rPrChange w:id="210" w:author="Martin Cahill (NESO)" w:date="2025-02-28T15:26:00Z" w16du:dateUtc="2025-02-28T15:26:00Z">
                  <w:rPr>
                    <w:ins w:id="211" w:author="Author"/>
                    <w:rFonts w:ascii="Arial" w:hAnsi="Arial" w:cs="Arial"/>
                    <w:b/>
                    <w:bCs/>
                    <w:highlight w:val="cyan"/>
                  </w:rPr>
                </w:rPrChange>
              </w:rPr>
            </w:pPr>
            <w:ins w:id="212" w:author="Author">
              <w:r w:rsidRPr="0063098D">
                <w:rPr>
                  <w:rFonts w:ascii="Arial" w:hAnsi="Arial" w:cs="Arial"/>
                  <w:b/>
                  <w:bCs/>
                  <w:highlight w:val="green"/>
                  <w:rPrChange w:id="213" w:author="Martin Cahill (NESO)" w:date="2025-02-28T15:26:00Z" w16du:dateUtc="2025-02-28T15:26:00Z">
                    <w:rPr>
                      <w:rFonts w:ascii="Arial" w:hAnsi="Arial" w:cs="Arial"/>
                      <w:b/>
                      <w:bCs/>
                      <w:highlight w:val="cyan"/>
                    </w:rPr>
                  </w:rPrChange>
                </w:rPr>
                <w:t>“EA Information”</w:t>
              </w:r>
            </w:ins>
          </w:p>
          <w:p w14:paraId="21771484" w14:textId="77777777" w:rsidR="00AA7FA9" w:rsidRPr="0063098D" w:rsidRDefault="00AA7FA9" w:rsidP="00C30926">
            <w:pPr>
              <w:ind w:left="3600" w:hanging="3600"/>
              <w:rPr>
                <w:ins w:id="214" w:author="Author"/>
                <w:rFonts w:ascii="Arial" w:hAnsi="Arial" w:cs="Arial"/>
                <w:b/>
                <w:szCs w:val="22"/>
                <w:highlight w:val="green"/>
                <w:rPrChange w:id="215" w:author="Martin Cahill (NESO)" w:date="2025-02-28T15:26:00Z" w16du:dateUtc="2025-02-28T15:26:00Z">
                  <w:rPr>
                    <w:ins w:id="216" w:author="Author"/>
                    <w:rFonts w:ascii="Arial" w:hAnsi="Arial" w:cs="Arial"/>
                    <w:b/>
                    <w:szCs w:val="22"/>
                  </w:rPr>
                </w:rPrChange>
              </w:rPr>
            </w:pPr>
          </w:p>
        </w:tc>
        <w:tc>
          <w:tcPr>
            <w:tcW w:w="6662" w:type="dxa"/>
          </w:tcPr>
          <w:p w14:paraId="39B7957C" w14:textId="759F213E" w:rsidR="00A31D8B" w:rsidRPr="0063098D" w:rsidRDefault="00417CAC" w:rsidP="00A31D8B">
            <w:pPr>
              <w:jc w:val="both"/>
              <w:rPr>
                <w:ins w:id="217" w:author="Author"/>
                <w:rFonts w:ascii="Arial" w:hAnsi="Arial" w:cs="Arial"/>
                <w:color w:val="FF0000"/>
                <w:szCs w:val="22"/>
                <w:highlight w:val="green"/>
                <w:rPrChange w:id="218" w:author="Martin Cahill (NESO)" w:date="2025-02-28T15:26:00Z" w16du:dateUtc="2025-02-28T15:26:00Z">
                  <w:rPr>
                    <w:ins w:id="219" w:author="Author"/>
                    <w:rFonts w:ascii="Arial" w:hAnsi="Arial" w:cs="Arial"/>
                    <w:color w:val="FF0000"/>
                    <w:szCs w:val="22"/>
                    <w:highlight w:val="cyan"/>
                  </w:rPr>
                </w:rPrChange>
              </w:rPr>
            </w:pPr>
            <w:ins w:id="220" w:author="Author">
              <w:r w:rsidRPr="0063098D">
                <w:rPr>
                  <w:rFonts w:ascii="Arial" w:hAnsi="Arial" w:cs="Arial"/>
                  <w:color w:val="FF0000"/>
                  <w:szCs w:val="22"/>
                  <w:highlight w:val="green"/>
                  <w:rPrChange w:id="221" w:author="Martin Cahill (NESO)" w:date="2025-02-28T15:26:00Z" w16du:dateUtc="2025-02-28T15:26:00Z">
                    <w:rPr>
                      <w:rFonts w:ascii="Arial" w:hAnsi="Arial" w:cs="Arial"/>
                      <w:color w:val="FF0000"/>
                      <w:szCs w:val="22"/>
                      <w:highlight w:val="cyan"/>
                    </w:rPr>
                  </w:rPrChange>
                </w:rPr>
                <w:t>t</w:t>
              </w:r>
              <w:del w:id="222" w:author="Author">
                <w:r w:rsidR="00A31D8B" w:rsidRPr="0063098D" w:rsidDel="00417CAC">
                  <w:rPr>
                    <w:rFonts w:ascii="Arial" w:hAnsi="Arial" w:cs="Arial"/>
                    <w:color w:val="FF0000"/>
                    <w:szCs w:val="22"/>
                    <w:highlight w:val="green"/>
                    <w:rPrChange w:id="223" w:author="Martin Cahill (NESO)" w:date="2025-02-28T15:26:00Z" w16du:dateUtc="2025-02-28T15:26:00Z">
                      <w:rPr>
                        <w:rFonts w:ascii="Arial" w:hAnsi="Arial" w:cs="Arial"/>
                        <w:color w:val="FF0000"/>
                        <w:szCs w:val="22"/>
                        <w:highlight w:val="cyan"/>
                      </w:rPr>
                    </w:rPrChange>
                  </w:rPr>
                  <w:delText>T</w:delText>
                </w:r>
              </w:del>
              <w:r w:rsidR="00A31D8B" w:rsidRPr="0063098D">
                <w:rPr>
                  <w:rFonts w:ascii="Arial" w:hAnsi="Arial" w:cs="Arial"/>
                  <w:color w:val="FF0000"/>
                  <w:szCs w:val="22"/>
                  <w:highlight w:val="green"/>
                  <w:rPrChange w:id="224" w:author="Martin Cahill (NESO)" w:date="2025-02-28T15:26:00Z" w16du:dateUtc="2025-02-28T15:26:00Z">
                    <w:rPr>
                      <w:rFonts w:ascii="Arial" w:hAnsi="Arial" w:cs="Arial"/>
                      <w:color w:val="FF0000"/>
                      <w:szCs w:val="22"/>
                      <w:highlight w:val="cyan"/>
                    </w:rPr>
                  </w:rPrChange>
                </w:rPr>
                <w:t xml:space="preserve">he </w:t>
              </w:r>
              <w:proofErr w:type="gramStart"/>
              <w:r w:rsidR="00A31D8B" w:rsidRPr="0063098D">
                <w:rPr>
                  <w:rFonts w:ascii="Arial" w:hAnsi="Arial" w:cs="Arial"/>
                  <w:color w:val="FF0000"/>
                  <w:szCs w:val="22"/>
                  <w:highlight w:val="green"/>
                  <w:rPrChange w:id="225" w:author="Martin Cahill (NESO)" w:date="2025-02-28T15:26:00Z" w16du:dateUtc="2025-02-28T15:26:00Z">
                    <w:rPr>
                      <w:rFonts w:ascii="Arial" w:hAnsi="Arial" w:cs="Arial"/>
                      <w:color w:val="FF0000"/>
                      <w:szCs w:val="22"/>
                      <w:highlight w:val="cyan"/>
                    </w:rPr>
                  </w:rPrChange>
                </w:rPr>
                <w:t>following</w:t>
              </w:r>
              <w:proofErr w:type="gramEnd"/>
              <w:r w:rsidR="00A31D8B" w:rsidRPr="0063098D">
                <w:rPr>
                  <w:rFonts w:ascii="Arial" w:hAnsi="Arial" w:cs="Arial"/>
                  <w:color w:val="FF0000"/>
                  <w:szCs w:val="22"/>
                  <w:highlight w:val="green"/>
                  <w:rPrChange w:id="226" w:author="Martin Cahill (NESO)" w:date="2025-02-28T15:26:00Z" w16du:dateUtc="2025-02-28T15:26:00Z">
                    <w:rPr>
                      <w:rFonts w:ascii="Arial" w:hAnsi="Arial" w:cs="Arial"/>
                      <w:color w:val="FF0000"/>
                      <w:szCs w:val="22"/>
                      <w:highlight w:val="cyan"/>
                    </w:rPr>
                  </w:rPrChange>
                </w:rPr>
                <w:t xml:space="preserve"> information:</w:t>
              </w:r>
            </w:ins>
          </w:p>
          <w:p w14:paraId="121B08BC" w14:textId="77777777" w:rsidR="00A31D8B" w:rsidRPr="0063098D" w:rsidRDefault="00A31D8B" w:rsidP="00D605D4">
            <w:pPr>
              <w:pStyle w:val="ListParagraph"/>
              <w:numPr>
                <w:ilvl w:val="0"/>
                <w:numId w:val="52"/>
              </w:numPr>
              <w:spacing w:before="120" w:after="120" w:line="240" w:lineRule="auto"/>
              <w:jc w:val="both"/>
              <w:rPr>
                <w:ins w:id="227" w:author="Author"/>
                <w:rFonts w:ascii="Arial" w:hAnsi="Arial" w:cs="Arial"/>
                <w:color w:val="FF0000"/>
                <w:highlight w:val="green"/>
                <w:rPrChange w:id="228" w:author="Martin Cahill (NESO)" w:date="2025-02-28T15:26:00Z" w16du:dateUtc="2025-02-28T15:26:00Z">
                  <w:rPr>
                    <w:ins w:id="229" w:author="Author"/>
                    <w:rFonts w:ascii="Arial" w:hAnsi="Arial" w:cs="Arial"/>
                    <w:color w:val="FF0000"/>
                    <w:highlight w:val="cyan"/>
                  </w:rPr>
                </w:rPrChange>
              </w:rPr>
            </w:pPr>
            <w:ins w:id="230" w:author="Author">
              <w:r w:rsidRPr="0063098D">
                <w:rPr>
                  <w:rFonts w:ascii="Arial" w:hAnsi="Arial" w:cs="Arial"/>
                  <w:color w:val="FF0000"/>
                  <w:highlight w:val="green"/>
                  <w:rPrChange w:id="231"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32" w:author="Martin Cahill (NESO)" w:date="2025-02-28T15:26:00Z" w16du:dateUtc="2025-02-28T15:26:00Z">
                    <w:rPr>
                      <w:rFonts w:ascii="Arial" w:hAnsi="Arial" w:cs="Arial"/>
                      <w:b/>
                      <w:bCs/>
                      <w:color w:val="FF0000"/>
                      <w:highlight w:val="cyan"/>
                    </w:rPr>
                  </w:rPrChange>
                </w:rPr>
                <w:t>Existing Agreements for a Project</w:t>
              </w:r>
              <w:r w:rsidRPr="0063098D">
                <w:rPr>
                  <w:rFonts w:ascii="Arial" w:hAnsi="Arial" w:cs="Arial"/>
                  <w:color w:val="FF0000"/>
                  <w:highlight w:val="green"/>
                  <w:rPrChange w:id="233" w:author="Martin Cahill (NESO)" w:date="2025-02-28T15:26:00Z" w16du:dateUtc="2025-02-28T15:26:00Z">
                    <w:rPr>
                      <w:rFonts w:ascii="Arial" w:hAnsi="Arial" w:cs="Arial"/>
                      <w:color w:val="FF0000"/>
                      <w:highlight w:val="cyan"/>
                    </w:rPr>
                  </w:rPrChange>
                </w:rPr>
                <w:t xml:space="preserve"> are </w:t>
              </w:r>
              <w:r w:rsidRPr="0063098D">
                <w:rPr>
                  <w:rFonts w:ascii="Arial" w:hAnsi="Arial" w:cs="Arial"/>
                  <w:b/>
                  <w:bCs/>
                  <w:color w:val="FF0000"/>
                  <w:highlight w:val="green"/>
                  <w:rPrChange w:id="234" w:author="Martin Cahill (NESO)" w:date="2025-02-28T15:26:00Z" w16du:dateUtc="2025-02-28T15:26:00Z">
                    <w:rPr>
                      <w:rFonts w:ascii="Arial" w:hAnsi="Arial" w:cs="Arial"/>
                      <w:b/>
                      <w:bCs/>
                      <w:color w:val="FF0000"/>
                      <w:highlight w:val="cyan"/>
                    </w:rPr>
                  </w:rPrChange>
                </w:rPr>
                <w:t>Effective</w:t>
              </w:r>
              <w:r w:rsidRPr="0063098D">
                <w:rPr>
                  <w:rFonts w:ascii="Arial" w:hAnsi="Arial" w:cs="Arial"/>
                  <w:color w:val="FF0000"/>
                  <w:highlight w:val="green"/>
                  <w:rPrChange w:id="235" w:author="Martin Cahill (NESO)" w:date="2025-02-28T15:26:00Z" w16du:dateUtc="2025-02-28T15:26:00Z">
                    <w:rPr>
                      <w:rFonts w:ascii="Arial" w:hAnsi="Arial" w:cs="Arial"/>
                      <w:color w:val="FF0000"/>
                      <w:highlight w:val="cyan"/>
                    </w:rPr>
                  </w:rPrChange>
                </w:rPr>
                <w:t xml:space="preserve"> and by reference to these:</w:t>
              </w:r>
            </w:ins>
          </w:p>
          <w:p w14:paraId="322AD2A3" w14:textId="77777777" w:rsidR="00A31D8B" w:rsidRPr="0063098D" w:rsidRDefault="00A31D8B" w:rsidP="00D605D4">
            <w:pPr>
              <w:pStyle w:val="ListParagraph"/>
              <w:numPr>
                <w:ilvl w:val="0"/>
                <w:numId w:val="53"/>
              </w:numPr>
              <w:spacing w:before="120" w:after="120" w:line="240" w:lineRule="auto"/>
              <w:ind w:left="1169"/>
              <w:jc w:val="both"/>
              <w:rPr>
                <w:ins w:id="236" w:author="Author"/>
                <w:rFonts w:ascii="Arial" w:hAnsi="Arial" w:cs="Arial"/>
                <w:color w:val="FF0000"/>
                <w:highlight w:val="green"/>
                <w:rPrChange w:id="237" w:author="Martin Cahill (NESO)" w:date="2025-02-28T15:26:00Z" w16du:dateUtc="2025-02-28T15:26:00Z">
                  <w:rPr>
                    <w:ins w:id="238" w:author="Author"/>
                    <w:rFonts w:ascii="Arial" w:hAnsi="Arial" w:cs="Arial"/>
                    <w:color w:val="FF0000"/>
                    <w:highlight w:val="cyan"/>
                  </w:rPr>
                </w:rPrChange>
              </w:rPr>
            </w:pPr>
            <w:ins w:id="239" w:author="Author">
              <w:r w:rsidRPr="0063098D">
                <w:rPr>
                  <w:rFonts w:ascii="Arial" w:hAnsi="Arial" w:cs="Arial"/>
                  <w:color w:val="FF0000"/>
                  <w:highlight w:val="green"/>
                  <w:rPrChange w:id="240" w:author="Martin Cahill (NESO)" w:date="2025-02-28T15:26:00Z" w16du:dateUtc="2025-02-28T15:26:00Z">
                    <w:rPr>
                      <w:rFonts w:ascii="Arial" w:hAnsi="Arial" w:cs="Arial"/>
                      <w:color w:val="FF0000"/>
                      <w:highlight w:val="cyan"/>
                    </w:rPr>
                  </w:rPrChange>
                </w:rPr>
                <w:t xml:space="preserve">what are the </w:t>
              </w:r>
              <w:r w:rsidRPr="0063098D">
                <w:rPr>
                  <w:rFonts w:ascii="Arial" w:hAnsi="Arial" w:cs="Arial"/>
                  <w:b/>
                  <w:bCs/>
                  <w:color w:val="FF0000"/>
                  <w:highlight w:val="green"/>
                  <w:rPrChange w:id="241" w:author="Martin Cahill (NESO)" w:date="2025-02-28T15:26:00Z" w16du:dateUtc="2025-02-28T15:26:00Z">
                    <w:rPr>
                      <w:rFonts w:ascii="Arial" w:hAnsi="Arial" w:cs="Arial"/>
                      <w:b/>
                      <w:bCs/>
                      <w:color w:val="FF0000"/>
                      <w:highlight w:val="cyan"/>
                    </w:rPr>
                  </w:rPrChange>
                </w:rPr>
                <w:t>Connection Points</w:t>
              </w:r>
              <w:r w:rsidRPr="0063098D">
                <w:rPr>
                  <w:rFonts w:ascii="Arial" w:hAnsi="Arial" w:cs="Arial"/>
                  <w:color w:val="FF0000"/>
                  <w:highlight w:val="green"/>
                  <w:rPrChange w:id="242" w:author="Martin Cahill (NESO)" w:date="2025-02-28T15:26:00Z" w16du:dateUtc="2025-02-28T15:26:00Z">
                    <w:rPr>
                      <w:rFonts w:ascii="Arial" w:hAnsi="Arial" w:cs="Arial"/>
                      <w:color w:val="FF0000"/>
                      <w:highlight w:val="cyan"/>
                    </w:rPr>
                  </w:rPrChange>
                </w:rPr>
                <w:t xml:space="preserve"> and </w:t>
              </w:r>
              <w:r w:rsidRPr="0063098D">
                <w:rPr>
                  <w:rFonts w:ascii="Arial" w:hAnsi="Arial" w:cs="Arial"/>
                  <w:b/>
                  <w:bCs/>
                  <w:color w:val="FF0000"/>
                  <w:highlight w:val="green"/>
                  <w:rPrChange w:id="243" w:author="Martin Cahill (NESO)" w:date="2025-02-28T15:26:00Z" w16du:dateUtc="2025-02-28T15:26:00Z">
                    <w:rPr>
                      <w:rFonts w:ascii="Arial" w:hAnsi="Arial" w:cs="Arial"/>
                      <w:b/>
                      <w:bCs/>
                      <w:color w:val="FF0000"/>
                      <w:highlight w:val="cyan"/>
                    </w:rPr>
                  </w:rPrChange>
                </w:rPr>
                <w:t xml:space="preserve">Completion </w:t>
              </w:r>
              <w:proofErr w:type="gramStart"/>
              <w:r w:rsidRPr="0063098D">
                <w:rPr>
                  <w:rFonts w:ascii="Arial" w:hAnsi="Arial" w:cs="Arial"/>
                  <w:b/>
                  <w:bCs/>
                  <w:color w:val="FF0000"/>
                  <w:highlight w:val="green"/>
                  <w:rPrChange w:id="244" w:author="Martin Cahill (NESO)" w:date="2025-02-28T15:26:00Z" w16du:dateUtc="2025-02-28T15:26:00Z">
                    <w:rPr>
                      <w:rFonts w:ascii="Arial" w:hAnsi="Arial" w:cs="Arial"/>
                      <w:b/>
                      <w:bCs/>
                      <w:color w:val="FF0000"/>
                      <w:highlight w:val="cyan"/>
                    </w:rPr>
                  </w:rPrChange>
                </w:rPr>
                <w:t>Dates;</w:t>
              </w:r>
              <w:proofErr w:type="gramEnd"/>
            </w:ins>
          </w:p>
          <w:p w14:paraId="2FDF95DA" w14:textId="77777777" w:rsidR="00A31D8B" w:rsidRPr="0063098D" w:rsidRDefault="00A31D8B" w:rsidP="00D605D4">
            <w:pPr>
              <w:pStyle w:val="ListParagraph"/>
              <w:numPr>
                <w:ilvl w:val="0"/>
                <w:numId w:val="53"/>
              </w:numPr>
              <w:spacing w:before="120" w:after="120" w:line="240" w:lineRule="auto"/>
              <w:ind w:left="1169"/>
              <w:jc w:val="both"/>
              <w:rPr>
                <w:ins w:id="245" w:author="Author"/>
                <w:rFonts w:ascii="Arial" w:hAnsi="Arial" w:cs="Arial"/>
                <w:color w:val="FF0000"/>
                <w:highlight w:val="green"/>
                <w:rPrChange w:id="246" w:author="Martin Cahill (NESO)" w:date="2025-02-28T15:26:00Z" w16du:dateUtc="2025-02-28T15:26:00Z">
                  <w:rPr>
                    <w:ins w:id="247" w:author="Author"/>
                    <w:rFonts w:ascii="Arial" w:hAnsi="Arial" w:cs="Arial"/>
                    <w:color w:val="FF0000"/>
                    <w:highlight w:val="cyan"/>
                  </w:rPr>
                </w:rPrChange>
              </w:rPr>
            </w:pPr>
            <w:ins w:id="248" w:author="Author">
              <w:r w:rsidRPr="0063098D">
                <w:rPr>
                  <w:rFonts w:ascii="Arial" w:hAnsi="Arial" w:cs="Arial"/>
                  <w:color w:val="FF0000"/>
                  <w:highlight w:val="green"/>
                  <w:rPrChange w:id="249" w:author="Martin Cahill (NESO)" w:date="2025-02-28T15:26:00Z" w16du:dateUtc="2025-02-28T15:26:00Z">
                    <w:rPr>
                      <w:rFonts w:ascii="Arial" w:hAnsi="Arial" w:cs="Arial"/>
                      <w:color w:val="FF0000"/>
                      <w:highlight w:val="cyan"/>
                    </w:rPr>
                  </w:rPrChange>
                </w:rPr>
                <w:t xml:space="preserve"> what is the </w:t>
              </w:r>
              <w:r w:rsidRPr="0063098D">
                <w:rPr>
                  <w:rFonts w:ascii="Arial" w:hAnsi="Arial" w:cs="Arial"/>
                  <w:b/>
                  <w:bCs/>
                  <w:color w:val="FF0000"/>
                  <w:highlight w:val="green"/>
                  <w:rPrChange w:id="250" w:author="Martin Cahill (NESO)" w:date="2025-02-28T15:26:00Z" w16du:dateUtc="2025-02-28T15:26:00Z">
                    <w:rPr>
                      <w:rFonts w:ascii="Arial" w:hAnsi="Arial" w:cs="Arial"/>
                      <w:b/>
                      <w:bCs/>
                      <w:color w:val="FF0000"/>
                      <w:highlight w:val="cyan"/>
                    </w:rPr>
                  </w:rPrChange>
                </w:rPr>
                <w:t>Installed Capacity</w:t>
              </w:r>
              <w:r w:rsidRPr="0063098D">
                <w:rPr>
                  <w:rFonts w:ascii="Arial" w:hAnsi="Arial" w:cs="Arial"/>
                  <w:color w:val="FF0000"/>
                  <w:highlight w:val="green"/>
                  <w:rPrChange w:id="251" w:author="Martin Cahill (NESO)" w:date="2025-02-28T15:26:00Z" w16du:dateUtc="2025-02-28T15:26:00Z">
                    <w:rPr>
                      <w:rFonts w:ascii="Arial" w:hAnsi="Arial" w:cs="Arial"/>
                      <w:color w:val="FF0000"/>
                      <w:highlight w:val="cyan"/>
                    </w:rPr>
                  </w:rPrChange>
                </w:rPr>
                <w:t xml:space="preserve"> and technology types.</w:t>
              </w:r>
            </w:ins>
          </w:p>
          <w:p w14:paraId="705AC6C5" w14:textId="64AE2CC0" w:rsidR="00AA7FA9" w:rsidRPr="0063098D" w:rsidRDefault="00A31D8B" w:rsidP="00D605D4">
            <w:pPr>
              <w:pStyle w:val="ListParagraph"/>
              <w:numPr>
                <w:ilvl w:val="0"/>
                <w:numId w:val="52"/>
              </w:numPr>
              <w:spacing w:before="120" w:after="120" w:line="240" w:lineRule="auto"/>
              <w:jc w:val="both"/>
              <w:rPr>
                <w:ins w:id="252" w:author="Author"/>
                <w:rFonts w:ascii="Arial" w:hAnsi="Arial" w:cs="Arial"/>
                <w:highlight w:val="green"/>
                <w:lang w:eastAsia="en-GB"/>
                <w:rPrChange w:id="253" w:author="Martin Cahill (NESO)" w:date="2025-02-28T15:26:00Z" w16du:dateUtc="2025-02-28T15:26:00Z">
                  <w:rPr>
                    <w:ins w:id="254" w:author="Author"/>
                    <w:rFonts w:ascii="Arial" w:hAnsi="Arial" w:cs="Arial"/>
                    <w:lang w:eastAsia="en-GB"/>
                  </w:rPr>
                </w:rPrChange>
              </w:rPr>
            </w:pPr>
            <w:ins w:id="255" w:author="Author">
              <w:r w:rsidRPr="0063098D">
                <w:rPr>
                  <w:rFonts w:ascii="Arial" w:hAnsi="Arial" w:cs="Arial"/>
                  <w:color w:val="FF0000"/>
                  <w:highlight w:val="green"/>
                  <w:rPrChange w:id="256"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57" w:author="Martin Cahill (NESO)" w:date="2025-02-28T15:26:00Z" w16du:dateUtc="2025-02-28T15:26:00Z">
                    <w:rPr>
                      <w:rFonts w:ascii="Arial" w:hAnsi="Arial" w:cs="Arial"/>
                      <w:b/>
                      <w:bCs/>
                      <w:color w:val="FF0000"/>
                      <w:highlight w:val="cyan"/>
                    </w:rPr>
                  </w:rPrChange>
                </w:rPr>
                <w:t>Existing Agreements</w:t>
              </w:r>
              <w:r w:rsidRPr="0063098D">
                <w:rPr>
                  <w:rFonts w:ascii="Arial" w:hAnsi="Arial" w:cs="Arial"/>
                  <w:color w:val="FF0000"/>
                  <w:highlight w:val="green"/>
                  <w:rPrChange w:id="258" w:author="Martin Cahill (NESO)" w:date="2025-02-28T15:26:00Z" w16du:dateUtc="2025-02-28T15:26:00Z">
                    <w:rPr>
                      <w:rFonts w:ascii="Arial" w:hAnsi="Arial" w:cs="Arial"/>
                      <w:color w:val="FF0000"/>
                      <w:highlight w:val="cyan"/>
                    </w:rPr>
                  </w:rPrChange>
                </w:rPr>
                <w:t xml:space="preserve"> for a </w:t>
              </w:r>
              <w:r w:rsidRPr="0063098D">
                <w:rPr>
                  <w:rFonts w:ascii="Arial" w:hAnsi="Arial" w:cs="Arial"/>
                  <w:b/>
                  <w:bCs/>
                  <w:color w:val="FF0000"/>
                  <w:highlight w:val="green"/>
                  <w:rPrChange w:id="259" w:author="Martin Cahill (NESO)" w:date="2025-02-28T15:26:00Z" w16du:dateUtc="2025-02-28T15:26:00Z">
                    <w:rPr>
                      <w:rFonts w:ascii="Arial" w:hAnsi="Arial" w:cs="Arial"/>
                      <w:b/>
                      <w:bCs/>
                      <w:color w:val="FF0000"/>
                      <w:highlight w:val="cyan"/>
                    </w:rPr>
                  </w:rPrChange>
                </w:rPr>
                <w:t>Project</w:t>
              </w:r>
              <w:r w:rsidRPr="0063098D">
                <w:rPr>
                  <w:rFonts w:ascii="Arial" w:hAnsi="Arial" w:cs="Arial"/>
                  <w:color w:val="FF0000"/>
                  <w:highlight w:val="green"/>
                  <w:rPrChange w:id="260" w:author="Martin Cahill (NESO)" w:date="2025-02-28T15:26:00Z" w16du:dateUtc="2025-02-28T15:26:00Z">
                    <w:rPr>
                      <w:rFonts w:ascii="Arial" w:hAnsi="Arial" w:cs="Arial"/>
                      <w:color w:val="FF0000"/>
                      <w:highlight w:val="cyan"/>
                    </w:rPr>
                  </w:rPrChange>
                </w:rPr>
                <w:t xml:space="preserve"> which are to be given the status of </w:t>
              </w:r>
              <w:r w:rsidRPr="0063098D">
                <w:rPr>
                  <w:rFonts w:ascii="Arial" w:hAnsi="Arial" w:cs="Arial"/>
                  <w:b/>
                  <w:bCs/>
                  <w:color w:val="FF0000"/>
                  <w:highlight w:val="green"/>
                  <w:rPrChange w:id="261" w:author="Martin Cahill (NESO)" w:date="2025-02-28T15:26:00Z" w16du:dateUtc="2025-02-28T15:26:00Z">
                    <w:rPr>
                      <w:rFonts w:ascii="Arial" w:hAnsi="Arial" w:cs="Arial"/>
                      <w:b/>
                      <w:bCs/>
                      <w:color w:val="FF0000"/>
                      <w:highlight w:val="cyan"/>
                    </w:rPr>
                  </w:rPrChange>
                </w:rPr>
                <w:t>Existing Gate 1 Agreements</w:t>
              </w:r>
              <w:r w:rsidRPr="0063098D">
                <w:rPr>
                  <w:rFonts w:ascii="Arial" w:hAnsi="Arial" w:cs="Arial"/>
                  <w:color w:val="FF0000"/>
                  <w:highlight w:val="green"/>
                  <w:rPrChange w:id="262" w:author="Martin Cahill (NESO)" w:date="2025-02-28T15:26:00Z" w16du:dateUtc="2025-02-28T15:26:00Z">
                    <w:rPr>
                      <w:rFonts w:ascii="Arial" w:hAnsi="Arial" w:cs="Arial"/>
                      <w:color w:val="FF0000"/>
                      <w:highlight w:val="cyan"/>
                    </w:rPr>
                  </w:rPrChange>
                </w:rPr>
                <w:t xml:space="preserve"> have expressed interest in </w:t>
              </w:r>
              <w:r w:rsidRPr="0063098D">
                <w:rPr>
                  <w:rFonts w:ascii="Arial" w:hAnsi="Arial" w:cs="Arial"/>
                  <w:b/>
                  <w:bCs/>
                  <w:color w:val="FF0000"/>
                  <w:highlight w:val="green"/>
                  <w:rPrChange w:id="263" w:author="Martin Cahill (NESO)" w:date="2025-02-28T15:26:00Z" w16du:dateUtc="2025-02-28T15:26:00Z">
                    <w:rPr>
                      <w:rFonts w:ascii="Arial" w:hAnsi="Arial" w:cs="Arial"/>
                      <w:b/>
                      <w:bCs/>
                      <w:color w:val="FF0000"/>
                      <w:highlight w:val="cyan"/>
                    </w:rPr>
                  </w:rPrChange>
                </w:rPr>
                <w:t>Reservation</w:t>
              </w:r>
              <w:r w:rsidRPr="0063098D">
                <w:rPr>
                  <w:rFonts w:ascii="Arial" w:hAnsi="Arial" w:cs="Arial"/>
                  <w:color w:val="FF0000"/>
                  <w:highlight w:val="green"/>
                  <w:rPrChange w:id="264" w:author="Martin Cahill (NESO)" w:date="2025-02-28T15:26:00Z" w16du:dateUtc="2025-02-28T15:26:00Z">
                    <w:rPr>
                      <w:rFonts w:ascii="Arial" w:hAnsi="Arial" w:cs="Arial"/>
                      <w:color w:val="FF0000"/>
                      <w:highlight w:val="cyan"/>
                    </w:rPr>
                  </w:rPrChange>
                </w:rPr>
                <w:t>.</w:t>
              </w:r>
            </w:ins>
          </w:p>
        </w:tc>
      </w:tr>
      <w:tr w:rsidR="00AA7FA9" w14:paraId="74347EF3" w14:textId="77777777" w:rsidTr="003A67C0">
        <w:trPr>
          <w:trHeight w:val="300"/>
          <w:ins w:id="265" w:author="Author"/>
        </w:trPr>
        <w:tc>
          <w:tcPr>
            <w:tcW w:w="2695" w:type="dxa"/>
          </w:tcPr>
          <w:p w14:paraId="572CFC37" w14:textId="77777777" w:rsidR="00A31D8B" w:rsidRPr="0063098D" w:rsidRDefault="00A31D8B" w:rsidP="00A31D8B">
            <w:pPr>
              <w:pStyle w:val="BodyText"/>
              <w:rPr>
                <w:ins w:id="266" w:author="Author"/>
                <w:rFonts w:ascii="Arial" w:hAnsi="Arial" w:cs="Arial"/>
                <w:b/>
                <w:bCs/>
                <w:highlight w:val="green"/>
                <w:rPrChange w:id="267" w:author="Martin Cahill (NESO)" w:date="2025-02-28T15:26:00Z" w16du:dateUtc="2025-02-28T15:26:00Z">
                  <w:rPr>
                    <w:ins w:id="268" w:author="Author"/>
                    <w:rFonts w:ascii="Arial" w:hAnsi="Arial" w:cs="Arial"/>
                    <w:b/>
                    <w:bCs/>
                    <w:highlight w:val="cyan"/>
                  </w:rPr>
                </w:rPrChange>
              </w:rPr>
            </w:pPr>
            <w:ins w:id="269" w:author="Author">
              <w:r w:rsidRPr="0063098D">
                <w:rPr>
                  <w:rFonts w:ascii="Arial" w:hAnsi="Arial" w:cs="Arial"/>
                  <w:b/>
                  <w:bCs/>
                  <w:highlight w:val="green"/>
                  <w:rPrChange w:id="270" w:author="Martin Cahill (NESO)" w:date="2025-02-28T15:26:00Z" w16du:dateUtc="2025-02-28T15:26:00Z">
                    <w:rPr>
                      <w:rFonts w:ascii="Arial" w:hAnsi="Arial" w:cs="Arial"/>
                      <w:b/>
                      <w:bCs/>
                      <w:highlight w:val="cyan"/>
                    </w:rPr>
                  </w:rPrChange>
                </w:rPr>
                <w:t>“EA Register”</w:t>
              </w:r>
            </w:ins>
          </w:p>
          <w:p w14:paraId="0A6ED936" w14:textId="77777777" w:rsidR="00AA7FA9" w:rsidRPr="0063098D" w:rsidRDefault="00AA7FA9" w:rsidP="00C30926">
            <w:pPr>
              <w:ind w:left="3600" w:hanging="3600"/>
              <w:rPr>
                <w:ins w:id="271" w:author="Author"/>
                <w:rFonts w:ascii="Arial" w:hAnsi="Arial" w:cs="Arial"/>
                <w:b/>
                <w:szCs w:val="22"/>
                <w:highlight w:val="green"/>
                <w:rPrChange w:id="272" w:author="Martin Cahill (NESO)" w:date="2025-02-28T15:26:00Z" w16du:dateUtc="2025-02-28T15:26:00Z">
                  <w:rPr>
                    <w:ins w:id="273" w:author="Author"/>
                    <w:rFonts w:ascii="Arial" w:hAnsi="Arial" w:cs="Arial"/>
                    <w:b/>
                    <w:szCs w:val="22"/>
                  </w:rPr>
                </w:rPrChange>
              </w:rPr>
            </w:pPr>
          </w:p>
        </w:tc>
        <w:tc>
          <w:tcPr>
            <w:tcW w:w="6662" w:type="dxa"/>
          </w:tcPr>
          <w:p w14:paraId="24E3F477" w14:textId="77777777" w:rsidR="00A31D8B" w:rsidRPr="0063098D" w:rsidRDefault="00A31D8B" w:rsidP="00A31D8B">
            <w:pPr>
              <w:pStyle w:val="BodyText"/>
              <w:jc w:val="both"/>
              <w:rPr>
                <w:ins w:id="274" w:author="Author"/>
                <w:rFonts w:ascii="Arial" w:hAnsi="Arial" w:cs="Arial"/>
                <w:szCs w:val="22"/>
                <w:highlight w:val="green"/>
                <w:rPrChange w:id="275" w:author="Martin Cahill (NESO)" w:date="2025-02-28T15:26:00Z" w16du:dateUtc="2025-02-28T15:26:00Z">
                  <w:rPr>
                    <w:ins w:id="276" w:author="Author"/>
                    <w:rFonts w:ascii="Arial" w:hAnsi="Arial" w:cs="Arial"/>
                    <w:szCs w:val="22"/>
                    <w:highlight w:val="cyan"/>
                  </w:rPr>
                </w:rPrChange>
              </w:rPr>
            </w:pPr>
            <w:ins w:id="277" w:author="Author">
              <w:r w:rsidRPr="0063098D">
                <w:rPr>
                  <w:rFonts w:ascii="Arial" w:hAnsi="Arial" w:cs="Arial"/>
                  <w:color w:val="FF0000"/>
                  <w:szCs w:val="22"/>
                  <w:highlight w:val="green"/>
                  <w:rPrChange w:id="278" w:author="Martin Cahill (NESO)" w:date="2025-02-28T15:26:00Z" w16du:dateUtc="2025-02-28T15:26:00Z">
                    <w:rPr>
                      <w:rFonts w:ascii="Arial" w:hAnsi="Arial" w:cs="Arial"/>
                      <w:color w:val="FF0000"/>
                      <w:szCs w:val="22"/>
                      <w:highlight w:val="cyan"/>
                    </w:rPr>
                  </w:rPrChange>
                </w:rPr>
                <w:t xml:space="preserve">the register of that name published </w:t>
              </w:r>
              <w:r w:rsidRPr="0063098D">
                <w:rPr>
                  <w:rFonts w:ascii="Arial" w:hAnsi="Arial" w:cs="Arial"/>
                  <w:b/>
                  <w:bCs/>
                  <w:color w:val="FF0000"/>
                  <w:szCs w:val="22"/>
                  <w:highlight w:val="green"/>
                  <w:rPrChange w:id="279" w:author="Martin Cahill (NESO)" w:date="2025-02-28T15:26:00Z" w16du:dateUtc="2025-02-28T15:26:00Z">
                    <w:rPr>
                      <w:rFonts w:ascii="Arial" w:hAnsi="Arial" w:cs="Arial"/>
                      <w:b/>
                      <w:bCs/>
                      <w:color w:val="FF0000"/>
                      <w:szCs w:val="22"/>
                      <w:highlight w:val="cyan"/>
                    </w:rPr>
                  </w:rPrChange>
                </w:rPr>
                <w:t>by The Company</w:t>
              </w:r>
              <w:r w:rsidRPr="0063098D">
                <w:rPr>
                  <w:rFonts w:ascii="Arial" w:hAnsi="Arial" w:cs="Arial"/>
                  <w:color w:val="FF0000"/>
                  <w:szCs w:val="22"/>
                  <w:highlight w:val="green"/>
                  <w:rPrChange w:id="280" w:author="Martin Cahill (NESO)" w:date="2025-02-28T15:26:00Z" w16du:dateUtc="2025-02-28T15:26:00Z">
                    <w:rPr>
                      <w:rFonts w:ascii="Arial" w:hAnsi="Arial" w:cs="Arial"/>
                      <w:color w:val="FF0000"/>
                      <w:szCs w:val="22"/>
                      <w:highlight w:val="cyan"/>
                    </w:rPr>
                  </w:rPrChange>
                </w:rPr>
                <w:t xml:space="preserve"> on the </w:t>
              </w:r>
              <w:r w:rsidRPr="0063098D">
                <w:rPr>
                  <w:rFonts w:ascii="Arial" w:hAnsi="Arial" w:cs="Arial"/>
                  <w:b/>
                  <w:bCs/>
                  <w:color w:val="FF0000"/>
                  <w:szCs w:val="22"/>
                  <w:highlight w:val="green"/>
                  <w:rPrChange w:id="281" w:author="Martin Cahill (NESO)" w:date="2025-02-28T15:26:00Z" w16du:dateUtc="2025-02-28T15:26:00Z">
                    <w:rPr>
                      <w:rFonts w:ascii="Arial" w:hAnsi="Arial" w:cs="Arial"/>
                      <w:b/>
                      <w:bCs/>
                      <w:color w:val="FF0000"/>
                      <w:szCs w:val="22"/>
                      <w:highlight w:val="cyan"/>
                    </w:rPr>
                  </w:rPrChange>
                </w:rPr>
                <w:t>Website</w:t>
              </w:r>
              <w:r w:rsidRPr="0063098D">
                <w:rPr>
                  <w:rFonts w:ascii="Arial" w:hAnsi="Arial" w:cs="Arial"/>
                  <w:color w:val="FF0000"/>
                  <w:szCs w:val="22"/>
                  <w:highlight w:val="green"/>
                  <w:rPrChange w:id="282" w:author="Martin Cahill (NESO)" w:date="2025-02-28T15:26:00Z" w16du:dateUtc="2025-02-28T15:26:00Z">
                    <w:rPr>
                      <w:rFonts w:ascii="Arial" w:hAnsi="Arial" w:cs="Arial"/>
                      <w:color w:val="FF0000"/>
                      <w:szCs w:val="22"/>
                      <w:highlight w:val="cyan"/>
                    </w:rPr>
                  </w:rPrChange>
                </w:rPr>
                <w:t xml:space="preserve"> in accordance with and in the </w:t>
              </w:r>
              <w:proofErr w:type="gramStart"/>
              <w:r w:rsidRPr="0063098D">
                <w:rPr>
                  <w:rFonts w:ascii="Arial" w:hAnsi="Arial" w:cs="Arial"/>
                  <w:color w:val="FF0000"/>
                  <w:szCs w:val="22"/>
                  <w:highlight w:val="green"/>
                  <w:rPrChange w:id="283" w:author="Martin Cahill (NESO)" w:date="2025-02-28T15:26:00Z" w16du:dateUtc="2025-02-28T15:26:00Z">
                    <w:rPr>
                      <w:rFonts w:ascii="Arial" w:hAnsi="Arial" w:cs="Arial"/>
                      <w:color w:val="FF0000"/>
                      <w:szCs w:val="22"/>
                      <w:highlight w:val="cyan"/>
                    </w:rPr>
                  </w:rPrChange>
                </w:rPr>
                <w:t>time</w:t>
              </w:r>
              <w:proofErr w:type="gramEnd"/>
              <w:r w:rsidRPr="0063098D">
                <w:rPr>
                  <w:rFonts w:ascii="Arial" w:hAnsi="Arial" w:cs="Arial"/>
                  <w:color w:val="FF0000"/>
                  <w:szCs w:val="22"/>
                  <w:highlight w:val="green"/>
                  <w:rPrChange w:id="284" w:author="Martin Cahill (NESO)" w:date="2025-02-28T15:26:00Z" w16du:dateUtc="2025-02-28T15:26:00Z">
                    <w:rPr>
                      <w:rFonts w:ascii="Arial" w:hAnsi="Arial" w:cs="Arial"/>
                      <w:color w:val="FF0000"/>
                      <w:szCs w:val="22"/>
                      <w:highlight w:val="cyan"/>
                    </w:rPr>
                  </w:rPrChange>
                </w:rPr>
                <w:t xml:space="preserve"> period specified in </w:t>
              </w:r>
              <w:r w:rsidRPr="0063098D">
                <w:rPr>
                  <w:rFonts w:ascii="Arial" w:hAnsi="Arial" w:cs="Arial"/>
                  <w:b/>
                  <w:bCs/>
                  <w:color w:val="FF0000"/>
                  <w:szCs w:val="22"/>
                  <w:highlight w:val="green"/>
                  <w:rPrChange w:id="285" w:author="Martin Cahill (NESO)" w:date="2025-02-28T15:26:00Z" w16du:dateUtc="2025-02-28T15:26:00Z">
                    <w:rPr>
                      <w:rFonts w:ascii="Arial" w:hAnsi="Arial" w:cs="Arial"/>
                      <w:b/>
                      <w:bCs/>
                      <w:color w:val="FF0000"/>
                      <w:szCs w:val="22"/>
                      <w:highlight w:val="cyan"/>
                    </w:rPr>
                  </w:rPrChange>
                </w:rPr>
                <w:t>CUSC</w:t>
              </w:r>
              <w:r w:rsidRPr="0063098D">
                <w:rPr>
                  <w:rFonts w:ascii="Arial" w:hAnsi="Arial" w:cs="Arial"/>
                  <w:color w:val="FF0000"/>
                  <w:szCs w:val="22"/>
                  <w:highlight w:val="green"/>
                  <w:rPrChange w:id="286" w:author="Martin Cahill (NESO)" w:date="2025-02-28T15:26:00Z" w16du:dateUtc="2025-02-28T15:26:00Z">
                    <w:rPr>
                      <w:rFonts w:ascii="Arial" w:hAnsi="Arial" w:cs="Arial"/>
                      <w:color w:val="FF0000"/>
                      <w:szCs w:val="22"/>
                      <w:highlight w:val="cyan"/>
                    </w:rPr>
                  </w:rPrChange>
                </w:rPr>
                <w:t xml:space="preserve"> Section 18;</w:t>
              </w:r>
            </w:ins>
          </w:p>
          <w:p w14:paraId="598F942E" w14:textId="77777777" w:rsidR="00AA7FA9" w:rsidRPr="0063098D" w:rsidRDefault="00AA7FA9" w:rsidP="00C30926">
            <w:pPr>
              <w:rPr>
                <w:ins w:id="287" w:author="Author"/>
                <w:rFonts w:ascii="Arial" w:hAnsi="Arial" w:cs="Arial"/>
                <w:szCs w:val="22"/>
                <w:highlight w:val="green"/>
                <w:lang w:eastAsia="en-GB"/>
                <w:rPrChange w:id="288" w:author="Martin Cahill (NESO)" w:date="2025-02-28T15:26:00Z" w16du:dateUtc="2025-02-28T15:26:00Z">
                  <w:rPr>
                    <w:ins w:id="289" w:author="Author"/>
                    <w:rFonts w:ascii="Arial" w:hAnsi="Arial" w:cs="Arial"/>
                    <w:szCs w:val="22"/>
                    <w:lang w:eastAsia="en-GB"/>
                  </w:rPr>
                </w:rPrChange>
              </w:rPr>
            </w:pPr>
          </w:p>
        </w:tc>
      </w:tr>
      <w:tr w:rsidR="00AA7FA9" w14:paraId="7EF5A7E0" w14:textId="77777777" w:rsidTr="003A67C0">
        <w:trPr>
          <w:trHeight w:val="300"/>
          <w:ins w:id="290" w:author="Author"/>
        </w:trPr>
        <w:tc>
          <w:tcPr>
            <w:tcW w:w="2695" w:type="dxa"/>
          </w:tcPr>
          <w:p w14:paraId="33EDDC83" w14:textId="00AC002E" w:rsidR="00581918" w:rsidDel="002C1D61" w:rsidRDefault="00581918" w:rsidP="002C1D61">
            <w:pPr>
              <w:pStyle w:val="BodyText"/>
              <w:rPr>
                <w:ins w:id="291" w:author="Author"/>
                <w:del w:id="292" w:author="Author"/>
                <w:rFonts w:ascii="Arial" w:hAnsi="Arial" w:cs="Arial"/>
                <w:b/>
                <w:bCs/>
              </w:rPr>
            </w:pPr>
            <w:ins w:id="293"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94"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95" w:author="Author"/>
                <w:del w:id="296" w:author="Author"/>
                <w:rFonts w:ascii="Arial" w:hAnsi="Arial" w:cs="Arial"/>
              </w:rPr>
            </w:pPr>
            <w:ins w:id="297"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98" w:author="Author"/>
                <w:lang w:eastAsia="en-GB"/>
              </w:rPr>
            </w:pPr>
          </w:p>
        </w:tc>
      </w:tr>
      <w:tr w:rsidR="00AA7FA9" w14:paraId="758FD40F" w14:textId="77777777" w:rsidTr="00D605D4">
        <w:trPr>
          <w:trHeight w:val="66"/>
          <w:ins w:id="299" w:author="Author"/>
        </w:trPr>
        <w:tc>
          <w:tcPr>
            <w:tcW w:w="2695" w:type="dxa"/>
          </w:tcPr>
          <w:p w14:paraId="1CAFF4B9" w14:textId="77777777" w:rsidR="00AA7FA9" w:rsidRDefault="00AA7FA9" w:rsidP="00C30926">
            <w:pPr>
              <w:ind w:left="3600" w:hanging="3600"/>
              <w:rPr>
                <w:ins w:id="300" w:author="Author"/>
                <w:rFonts w:ascii="Arial" w:hAnsi="Arial" w:cs="Arial"/>
                <w:b/>
                <w:szCs w:val="22"/>
              </w:rPr>
            </w:pPr>
          </w:p>
        </w:tc>
        <w:tc>
          <w:tcPr>
            <w:tcW w:w="6662" w:type="dxa"/>
          </w:tcPr>
          <w:p w14:paraId="254C2763" w14:textId="77777777" w:rsidR="00AA7FA9" w:rsidRPr="004E4C04" w:rsidRDefault="00AA7FA9" w:rsidP="00C30926">
            <w:pPr>
              <w:rPr>
                <w:ins w:id="301" w:author="Author"/>
                <w:rFonts w:ascii="Arial" w:hAnsi="Arial" w:cs="Arial"/>
                <w:szCs w:val="22"/>
                <w:lang w:eastAsia="en-GB"/>
              </w:rPr>
            </w:pPr>
          </w:p>
        </w:tc>
      </w:tr>
      <w:tr w:rsidR="00AA7FA9" w14:paraId="32283BB1" w14:textId="77777777" w:rsidTr="003A67C0">
        <w:trPr>
          <w:trHeight w:val="300"/>
          <w:ins w:id="302" w:author="Author"/>
        </w:trPr>
        <w:tc>
          <w:tcPr>
            <w:tcW w:w="2695" w:type="dxa"/>
          </w:tcPr>
          <w:p w14:paraId="55905E15" w14:textId="77777777" w:rsidR="002C1D61" w:rsidRDefault="002C1D61" w:rsidP="002C1D61">
            <w:pPr>
              <w:pStyle w:val="BodyText"/>
              <w:rPr>
                <w:ins w:id="303" w:author="Author"/>
                <w:rFonts w:ascii="Arial" w:hAnsi="Arial" w:cs="Arial"/>
                <w:b/>
                <w:bCs/>
              </w:rPr>
            </w:pPr>
            <w:ins w:id="304"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305" w:author="Author"/>
                <w:rFonts w:ascii="Arial" w:hAnsi="Arial" w:cs="Arial"/>
                <w:b/>
                <w:szCs w:val="22"/>
              </w:rPr>
            </w:pPr>
          </w:p>
        </w:tc>
        <w:tc>
          <w:tcPr>
            <w:tcW w:w="6662" w:type="dxa"/>
          </w:tcPr>
          <w:p w14:paraId="6856245B" w14:textId="77777777" w:rsidR="002C1D61" w:rsidRDefault="002C1D61" w:rsidP="002C1D61">
            <w:pPr>
              <w:pStyle w:val="BodyText"/>
              <w:jc w:val="both"/>
              <w:rPr>
                <w:ins w:id="306" w:author="Author"/>
                <w:rFonts w:ascii="Arial" w:hAnsi="Arial" w:cs="Arial"/>
              </w:rPr>
            </w:pPr>
            <w:ins w:id="307"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t>
              </w:r>
              <w:proofErr w:type="gramStart"/>
              <w:r w:rsidRPr="00544C14">
                <w:rPr>
                  <w:rFonts w:ascii="Arial" w:hAnsi="Arial" w:cs="Arial"/>
                  <w:highlight w:val="green"/>
                </w:rPr>
                <w:t>weeks;</w:t>
              </w:r>
              <w:proofErr w:type="gramEnd"/>
            </w:ins>
          </w:p>
          <w:p w14:paraId="563E6151" w14:textId="77777777" w:rsidR="00AA7FA9" w:rsidRPr="004E4C04" w:rsidRDefault="00AA7FA9" w:rsidP="00C30926">
            <w:pPr>
              <w:rPr>
                <w:ins w:id="308" w:author="Author"/>
                <w:rFonts w:ascii="Arial" w:hAnsi="Arial" w:cs="Arial"/>
                <w:szCs w:val="22"/>
                <w:lang w:eastAsia="en-GB"/>
              </w:rPr>
            </w:pPr>
          </w:p>
        </w:tc>
      </w:tr>
      <w:tr w:rsidR="00AA7FA9" w14:paraId="7409CC21" w14:textId="77777777" w:rsidTr="003A67C0">
        <w:trPr>
          <w:trHeight w:val="300"/>
          <w:ins w:id="309" w:author="Author"/>
        </w:trPr>
        <w:tc>
          <w:tcPr>
            <w:tcW w:w="2695" w:type="dxa"/>
          </w:tcPr>
          <w:p w14:paraId="0C1C649E" w14:textId="77777777" w:rsidR="002C1D61" w:rsidRDefault="002C1D61" w:rsidP="002C1D61">
            <w:pPr>
              <w:pStyle w:val="BodyText"/>
              <w:rPr>
                <w:ins w:id="310" w:author="Author"/>
                <w:rFonts w:ascii="Arial" w:hAnsi="Arial" w:cs="Arial"/>
                <w:b/>
                <w:bCs/>
              </w:rPr>
            </w:pPr>
            <w:ins w:id="311"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312"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313" w:author="Author"/>
                <w:rFonts w:ascii="Arial" w:hAnsi="Arial" w:cs="Arial"/>
              </w:rPr>
            </w:pPr>
            <w:ins w:id="314"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 xml:space="preserve">Gated Process for Projects with Existing </w:t>
              </w:r>
              <w:proofErr w:type="gramStart"/>
              <w:r w:rsidRPr="00544C14">
                <w:rPr>
                  <w:rFonts w:ascii="Arial" w:hAnsi="Arial" w:cs="Arial"/>
                  <w:b/>
                  <w:bCs/>
                  <w:highlight w:val="green"/>
                </w:rPr>
                <w:t>Agreements</w:t>
              </w:r>
              <w:r w:rsidRPr="00544C14">
                <w:rPr>
                  <w:rFonts w:ascii="Arial" w:hAnsi="Arial" w:cs="Arial"/>
                  <w:highlight w:val="green"/>
                </w:rPr>
                <w:t>;</w:t>
              </w:r>
              <w:proofErr w:type="gramEnd"/>
            </w:ins>
          </w:p>
          <w:p w14:paraId="267866BB" w14:textId="77777777" w:rsidR="00AA7FA9" w:rsidRPr="004E4C04" w:rsidRDefault="00AA7FA9" w:rsidP="00C30926">
            <w:pPr>
              <w:rPr>
                <w:ins w:id="315"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316" w:author="Author"/>
                <w:rFonts w:ascii="Arial" w:hAnsi="Arial" w:cs="Arial"/>
                <w:b/>
                <w:bCs/>
              </w:rPr>
            </w:pPr>
            <w:ins w:id="317" w:author="Author">
              <w:r w:rsidRPr="00544C14">
                <w:rPr>
                  <w:rFonts w:ascii="Arial" w:hAnsi="Arial" w:cs="Arial"/>
                  <w:b/>
                  <w:bCs/>
                  <w:highlight w:val="green"/>
                </w:rPr>
                <w:t>“Effective”</w:t>
              </w:r>
            </w:ins>
          </w:p>
          <w:p w14:paraId="0196A7B7" w14:textId="77777777" w:rsidR="000257E3" w:rsidRDefault="000257E3" w:rsidP="00C30926">
            <w:pPr>
              <w:pStyle w:val="BodyText"/>
              <w:rPr>
                <w:ins w:id="318"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319" w:author="Author"/>
                <w:rFonts w:ascii="Arial" w:hAnsi="Arial" w:cs="Arial"/>
              </w:rPr>
            </w:pPr>
            <w:ins w:id="320"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w:t>
              </w:r>
              <w:proofErr w:type="gramStart"/>
              <w:r w:rsidRPr="00544C14">
                <w:rPr>
                  <w:rFonts w:ascii="Arial" w:hAnsi="Arial" w:cs="Arial"/>
                  <w:highlight w:val="green"/>
                </w:rPr>
                <w:t>18.8;</w:t>
              </w:r>
              <w:proofErr w:type="gramEnd"/>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lastRenderedPageBreak/>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eans a licence granted or treated as granted under section 6(</w:t>
            </w:r>
            <w:proofErr w:type="gramStart"/>
            <w:r w:rsidRPr="5659255A">
              <w:rPr>
                <w:rFonts w:ascii="Arial" w:hAnsi="Arial" w:cs="Arial"/>
                <w:color w:val="000000" w:themeColor="text1"/>
                <w:lang w:eastAsia="en-GB"/>
              </w:rPr>
              <w:t>1)(</w:t>
            </w:r>
            <w:proofErr w:type="gramEnd"/>
            <w:r w:rsidRPr="5659255A">
              <w:rPr>
                <w:rFonts w:ascii="Arial" w:hAnsi="Arial" w:cs="Arial"/>
                <w:color w:val="000000" w:themeColor="text1"/>
                <w:lang w:eastAsia="en-GB"/>
              </w:rPr>
              <w:t xml:space="preserve">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w:t>
            </w:r>
            <w:proofErr w:type="gramStart"/>
            <w:r w:rsidRPr="5659255A">
              <w:rPr>
                <w:rFonts w:ascii="Arial" w:hAnsi="Arial" w:cs="Arial"/>
              </w:rPr>
              <w:t xml:space="preserve">into </w:t>
            </w:r>
            <w:r w:rsidRPr="5659255A">
              <w:rPr>
                <w:rFonts w:ascii="Arial" w:hAnsi="Arial" w:cs="Arial"/>
                <w:b/>
                <w:bCs/>
              </w:rPr>
              <w:t xml:space="preserve"> Assimilated</w:t>
            </w:r>
            <w:proofErr w:type="gramEnd"/>
            <w:r w:rsidRPr="5659255A">
              <w:rPr>
                <w:rFonts w:ascii="Arial" w:hAnsi="Arial" w:cs="Arial"/>
                <w:b/>
                <w:bCs/>
              </w:rPr>
              <w:t xml:space="preserve">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C30926" w:rsidRDefault="00C30926" w:rsidP="00C30926">
            <w:pPr>
              <w:pStyle w:val="BodyText"/>
              <w:jc w:val="both"/>
              <w:rPr>
                <w:rFonts w:ascii="Arial" w:hAnsi="Arial" w:cs="Arial"/>
              </w:rPr>
            </w:pPr>
            <w:bookmarkStart w:id="321" w:name="_BPDCD_41"/>
            <w:r w:rsidRPr="006153B7">
              <w:rPr>
                <w:rFonts w:ascii="Arial" w:hAnsi="Arial" w:cs="Arial"/>
              </w:rPr>
              <w:t xml:space="preserve">in </w:t>
            </w:r>
            <w:bookmarkEnd w:id="321"/>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w:t>
            </w:r>
            <w:r>
              <w:rPr>
                <w:rFonts w:ascii="Arial" w:hAnsi="Arial" w:cs="Arial"/>
              </w:rPr>
              <w:lastRenderedPageBreak/>
              <w:t xml:space="preserve">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lastRenderedPageBreak/>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lastRenderedPageBreak/>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322"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322"/>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lastRenderedPageBreak/>
              <w:t>1000 GWh = 1TWh;</w:t>
            </w:r>
          </w:p>
        </w:tc>
      </w:tr>
      <w:tr w:rsidR="005C7BC1" w14:paraId="6C0E4533" w14:textId="77777777" w:rsidTr="003A67C0">
        <w:trPr>
          <w:trHeight w:val="300"/>
          <w:ins w:id="323" w:author="Author"/>
        </w:trPr>
        <w:tc>
          <w:tcPr>
            <w:tcW w:w="2695" w:type="dxa"/>
          </w:tcPr>
          <w:p w14:paraId="2F63181C" w14:textId="335CFCDD" w:rsidR="0062330C" w:rsidRPr="00A445EE" w:rsidRDefault="0062330C" w:rsidP="0062330C">
            <w:pPr>
              <w:pStyle w:val="BodyText"/>
              <w:rPr>
                <w:ins w:id="324" w:author="Author"/>
                <w:rFonts w:ascii="Arial" w:hAnsi="Arial" w:cs="Arial"/>
                <w:b/>
                <w:bCs/>
                <w:highlight w:val="yellow"/>
              </w:rPr>
            </w:pPr>
            <w:ins w:id="325" w:author="Author">
              <w:r w:rsidRPr="00A445EE">
                <w:rPr>
                  <w:rFonts w:ascii="Arial" w:hAnsi="Arial" w:cs="Arial"/>
                  <w:b/>
                  <w:bCs/>
                  <w:szCs w:val="22"/>
                  <w:highlight w:val="yellow"/>
                </w:rPr>
                <w:lastRenderedPageBreak/>
                <w:t>“Energy Density Tables”</w:t>
              </w:r>
            </w:ins>
          </w:p>
        </w:tc>
        <w:tc>
          <w:tcPr>
            <w:tcW w:w="6662" w:type="dxa"/>
          </w:tcPr>
          <w:p w14:paraId="07A0B3AE" w14:textId="17774520" w:rsidR="0062330C" w:rsidRPr="00A445EE" w:rsidRDefault="00D032A3" w:rsidP="00D605D4">
            <w:pPr>
              <w:spacing w:after="120"/>
              <w:jc w:val="both"/>
              <w:rPr>
                <w:ins w:id="326" w:author="Author"/>
                <w:rFonts w:ascii="Arial" w:hAnsi="Arial" w:cs="Arial"/>
                <w:szCs w:val="22"/>
                <w:highlight w:val="yellow"/>
              </w:rPr>
            </w:pPr>
            <w:ins w:id="327"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328" w:name="_BPDCI_44"/>
            <w:r w:rsidRPr="007206FD">
              <w:rPr>
                <w:rFonts w:ascii="Arial" w:hAnsi="Arial" w:cs="Arial"/>
                <w:b/>
                <w:bCs/>
                <w:w w:val="0"/>
              </w:rPr>
              <w:t>"ET Restrictions on Availability"</w:t>
            </w:r>
            <w:bookmarkEnd w:id="328"/>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32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329"/>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33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330"/>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331"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25205443" w:rsidR="002D006B" w:rsidRDefault="002D006B" w:rsidP="0062330C">
            <w:pPr>
              <w:jc w:val="both"/>
              <w:rPr>
                <w:rFonts w:ascii="Arial" w:hAnsi="Arial" w:cs="Arial"/>
              </w:rPr>
            </w:pPr>
            <w:ins w:id="332" w:author="Author">
              <w:r w:rsidRPr="00A445EE">
                <w:rPr>
                  <w:rFonts w:ascii="Arial" w:hAnsi="Arial" w:cs="Arial"/>
                  <w:highlight w:val="green"/>
                </w:rPr>
                <w:t>the agreements of the type determined according to Paragraph 18.5</w:t>
              </w:r>
              <w:del w:id="333" w:author="Author">
                <w:r w:rsidR="00DB68C1" w:rsidDel="005A4004">
                  <w:rPr>
                    <w:rFonts w:ascii="Arial" w:hAnsi="Arial" w:cs="Arial"/>
                    <w:highlight w:val="green"/>
                  </w:rPr>
                  <w:delText xml:space="preserve"> above</w:delText>
                </w:r>
              </w:del>
              <w:r w:rsidRPr="00A445EE">
                <w:rPr>
                  <w:rFonts w:ascii="Arial" w:hAnsi="Arial" w:cs="Arial"/>
                  <w:highlight w:val="green"/>
                </w:rPr>
                <w:t>;</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334" w:name="_BPDCD_52"/>
            <w:r w:rsidRPr="00BD656E">
              <w:rPr>
                <w:rFonts w:ascii="Arial Bold" w:hAnsi="Arial Bold" w:cs="Arial"/>
                <w:b/>
                <w:bCs/>
              </w:rPr>
              <w:t>The Company</w:t>
            </w:r>
            <w:bookmarkEnd w:id="33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4E5C77D9" w14:textId="77777777" w:rsidR="0062330C" w:rsidRDefault="0062330C" w:rsidP="0062330C">
            <w:pPr>
              <w:pStyle w:val="BodyText"/>
              <w:rPr>
                <w:ins w:id="335" w:author="Martin Cahill (NESO)" w:date="2025-02-28T15:27:00Z" w16du:dateUtc="2025-02-28T15:27:00Z"/>
                <w:rFonts w:ascii="Arial" w:hAnsi="Arial" w:cs="Arial"/>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p w14:paraId="540717D4" w14:textId="21195709" w:rsidR="00FC4C65" w:rsidRPr="009625ED" w:rsidRDefault="003F3DDE" w:rsidP="0062330C">
            <w:pPr>
              <w:pStyle w:val="BodyText"/>
              <w:rPr>
                <w:rFonts w:ascii="Arial" w:hAnsi="Arial" w:cs="Arial"/>
                <w:b/>
                <w:bCs/>
              </w:rPr>
            </w:pPr>
            <w:ins w:id="336" w:author="Martin Cahill (NESO)" w:date="2025-02-28T15:28:00Z" w16du:dateUtc="2025-02-28T15:28:00Z">
              <w:r>
                <w:rPr>
                  <w:rFonts w:ascii="Arial" w:hAnsi="Arial" w:cs="Arial"/>
                  <w:szCs w:val="22"/>
                  <w:lang w:eastAsia="en-GB"/>
                </w:rPr>
                <w:br/>
              </w:r>
            </w:ins>
            <w:ins w:id="337" w:author="Martin Cahill (NESO)" w:date="2025-02-28T15:27:00Z" w16du:dateUtc="2025-02-28T15:27:00Z">
              <w:r w:rsidR="00FC4C65" w:rsidRPr="00F8046E">
                <w:rPr>
                  <w:rFonts w:ascii="Arial" w:hAnsi="Arial" w:cs="Arial"/>
                  <w:szCs w:val="22"/>
                  <w:highlight w:val="cyan"/>
                  <w:lang w:eastAsia="en-GB"/>
                  <w:rPrChange w:id="338" w:author="Martin Cahill (NESO)" w:date="2025-02-28T16:16:00Z" w16du:dateUtc="2025-02-28T16:16:00Z">
                    <w:rPr>
                      <w:rFonts w:ascii="Arial" w:hAnsi="Arial" w:cs="Arial"/>
                      <w:szCs w:val="22"/>
                      <w:lang w:eastAsia="en-GB"/>
                    </w:rPr>
                  </w:rPrChange>
                </w:rPr>
                <w:t>“</w:t>
              </w:r>
              <w:r w:rsidR="00FC4C65" w:rsidRPr="00F8046E">
                <w:rPr>
                  <w:rFonts w:ascii="Arial,Bold" w:hAnsi="Arial,Bold" w:cs="Arial,Bold"/>
                  <w:b/>
                  <w:bCs/>
                  <w:szCs w:val="22"/>
                  <w:highlight w:val="cyan"/>
                  <w:lang w:eastAsia="en-GB"/>
                  <w:rPrChange w:id="339" w:author="Martin Cahill (NESO)" w:date="2025-02-28T16:16:00Z" w16du:dateUtc="2025-02-28T16:16:00Z">
                    <w:rPr>
                      <w:rFonts w:ascii="Arial,Bold" w:hAnsi="Arial,Bold" w:cs="Arial,Bold"/>
                      <w:b/>
                      <w:bCs/>
                      <w:szCs w:val="22"/>
                      <w:lang w:eastAsia="en-GB"/>
                    </w:rPr>
                  </w:rPrChange>
                </w:rPr>
                <w:t>Export Capacity</w:t>
              </w:r>
              <w:r w:rsidR="00FC4C65" w:rsidRPr="00F8046E">
                <w:rPr>
                  <w:rFonts w:ascii="Arial" w:hAnsi="Arial" w:cs="Arial"/>
                  <w:szCs w:val="22"/>
                  <w:highlight w:val="cyan"/>
                  <w:lang w:eastAsia="en-GB"/>
                  <w:rPrChange w:id="340" w:author="Martin Cahill (NESO)" w:date="2025-02-28T16:16:00Z" w16du:dateUtc="2025-02-28T16:16:00Z">
                    <w:rPr>
                      <w:rFonts w:ascii="Arial" w:hAnsi="Arial" w:cs="Arial"/>
                      <w:szCs w:val="22"/>
                      <w:lang w:eastAsia="en-GB"/>
                    </w:rPr>
                  </w:rPrChange>
                </w:rPr>
                <w:t>”</w:t>
              </w:r>
            </w:ins>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1D3C443D" w14:textId="77777777" w:rsidR="0062330C" w:rsidRDefault="0062330C" w:rsidP="0062330C">
            <w:pPr>
              <w:pStyle w:val="BodyText"/>
              <w:jc w:val="both"/>
              <w:rPr>
                <w:ins w:id="341" w:author="Martin Cahill (NESO)" w:date="2025-02-28T15:27:00Z" w16du:dateUtc="2025-02-28T15:27:00Z"/>
                <w:rFonts w:ascii="Arial" w:hAnsi="Arial" w:cs="Arial"/>
                <w:szCs w:val="22"/>
                <w:lang w:eastAsia="en-GB"/>
              </w:rPr>
            </w:pPr>
            <w:r w:rsidRPr="007454CC">
              <w:rPr>
                <w:rFonts w:ascii="Arial" w:hAnsi="Arial" w:cs="Arial"/>
                <w:szCs w:val="22"/>
                <w:lang w:eastAsia="en-GB"/>
              </w:rPr>
              <w:t xml:space="preserve">respect of </w:t>
            </w:r>
            <w:proofErr w:type="gramStart"/>
            <w:r w:rsidRPr="007454CC">
              <w:rPr>
                <w:rFonts w:ascii="Arial,Bold" w:hAnsi="Arial,Bold" w:cs="Arial,Bold"/>
                <w:b/>
                <w:bCs/>
                <w:szCs w:val="22"/>
                <w:lang w:eastAsia="en-GB"/>
              </w:rPr>
              <w:t>Export</w:t>
            </w:r>
            <w:r w:rsidRPr="007454CC">
              <w:rPr>
                <w:rFonts w:ascii="Arial" w:hAnsi="Arial" w:cs="Arial"/>
                <w:szCs w:val="22"/>
                <w:lang w:eastAsia="en-GB"/>
              </w:rPr>
              <w:t>;</w:t>
            </w:r>
            <w:proofErr w:type="gramEnd"/>
          </w:p>
          <w:p w14:paraId="06B2826C" w14:textId="7BE13784" w:rsidR="00FC4C65" w:rsidRPr="009625ED" w:rsidRDefault="001016BC" w:rsidP="0062330C">
            <w:pPr>
              <w:pStyle w:val="BodyText"/>
              <w:jc w:val="both"/>
              <w:rPr>
                <w:rFonts w:ascii="Arial" w:hAnsi="Arial" w:cs="Arial"/>
              </w:rPr>
            </w:pPr>
            <w:proofErr w:type="gramStart"/>
            <w:ins w:id="342" w:author="Martin Cahill (NESO)" w:date="2025-02-28T15:28:00Z" w16du:dateUtc="2025-02-28T15:28:00Z">
              <w:r w:rsidRPr="00F8046E">
                <w:rPr>
                  <w:rFonts w:ascii="Arial" w:hAnsi="Arial" w:cs="Arial"/>
                  <w:highlight w:val="cyan"/>
                  <w:rPrChange w:id="343" w:author="Martin Cahill (NESO)" w:date="2025-02-28T16:16:00Z" w16du:dateUtc="2025-02-28T16:16:00Z">
                    <w:rPr>
                      <w:rFonts w:ascii="Arial" w:hAnsi="Arial" w:cs="Arial"/>
                    </w:rPr>
                  </w:rPrChange>
                </w:rPr>
                <w:t>For the purpose of</w:t>
              </w:r>
              <w:proofErr w:type="gramEnd"/>
              <w:r w:rsidRPr="00F8046E">
                <w:rPr>
                  <w:rFonts w:ascii="Arial" w:hAnsi="Arial" w:cs="Arial"/>
                  <w:highlight w:val="cyan"/>
                  <w:rPrChange w:id="344" w:author="Martin Cahill (NESO)" w:date="2025-02-28T16:16:00Z" w16du:dateUtc="2025-02-28T16:16:00Z">
                    <w:rPr>
                      <w:rFonts w:ascii="Arial" w:hAnsi="Arial" w:cs="Arial"/>
                    </w:rPr>
                  </w:rPrChange>
                </w:rPr>
                <w:t xml:space="preserve"> paragraph 6.5.1(f) </w:t>
              </w:r>
              <w:r w:rsidRPr="00F8046E">
                <w:rPr>
                  <w:rFonts w:ascii="Arial" w:hAnsi="Arial" w:cs="Arial"/>
                  <w:b/>
                  <w:bCs/>
                  <w:highlight w:val="cyan"/>
                  <w:rPrChange w:id="345" w:author="Martin Cahill (NESO)" w:date="2025-02-28T16:16:00Z" w16du:dateUtc="2025-02-28T16:16:00Z">
                    <w:rPr>
                      <w:rFonts w:ascii="Arial" w:hAnsi="Arial" w:cs="Arial"/>
                    </w:rPr>
                  </w:rPrChange>
                </w:rPr>
                <w:t>Export Capacity</w:t>
              </w:r>
              <w:r w:rsidRPr="00F8046E">
                <w:rPr>
                  <w:rFonts w:ascii="Arial" w:hAnsi="Arial" w:cs="Arial"/>
                  <w:highlight w:val="cyan"/>
                  <w:rPrChange w:id="346" w:author="Martin Cahill (NESO)" w:date="2025-02-28T16:16:00Z" w16du:dateUtc="2025-02-28T16:16:00Z">
                    <w:rPr>
                      <w:rFonts w:ascii="Arial" w:hAnsi="Arial" w:cs="Arial"/>
                    </w:rPr>
                  </w:rPrChange>
                </w:rPr>
                <w:t xml:space="preserve"> is the maximum continuous </w:t>
              </w:r>
              <w:r w:rsidRPr="00F8046E">
                <w:rPr>
                  <w:rFonts w:ascii="Arial" w:hAnsi="Arial" w:cs="Arial"/>
                  <w:b/>
                  <w:bCs/>
                  <w:highlight w:val="cyan"/>
                  <w:rPrChange w:id="347" w:author="Martin Cahill (NESO)" w:date="2025-02-28T16:16:00Z" w16du:dateUtc="2025-02-28T16:16:00Z">
                    <w:rPr>
                      <w:rFonts w:ascii="Arial" w:hAnsi="Arial" w:cs="Arial"/>
                    </w:rPr>
                  </w:rPrChange>
                </w:rPr>
                <w:t>Active Power</w:t>
              </w:r>
              <w:r w:rsidRPr="00F8046E">
                <w:rPr>
                  <w:rFonts w:ascii="Arial" w:hAnsi="Arial" w:cs="Arial"/>
                  <w:highlight w:val="cyan"/>
                  <w:rPrChange w:id="348" w:author="Martin Cahill (NESO)" w:date="2025-02-28T16:16:00Z" w16du:dateUtc="2025-02-28T16:16:00Z">
                    <w:rPr>
                      <w:rFonts w:ascii="Arial" w:hAnsi="Arial" w:cs="Arial"/>
                    </w:rPr>
                  </w:rPrChange>
                </w:rPr>
                <w:t xml:space="preserve"> expressed in MW which is permitted to flow from a </w:t>
              </w:r>
              <w:r w:rsidRPr="00F8046E">
                <w:rPr>
                  <w:rFonts w:ascii="Arial" w:hAnsi="Arial" w:cs="Arial"/>
                  <w:b/>
                  <w:bCs/>
                  <w:highlight w:val="cyan"/>
                  <w:rPrChange w:id="349" w:author="Martin Cahill (NESO)" w:date="2025-02-28T16:16:00Z" w16du:dateUtc="2025-02-28T16:16:00Z">
                    <w:rPr>
                      <w:rFonts w:ascii="Arial" w:hAnsi="Arial" w:cs="Arial"/>
                    </w:rPr>
                  </w:rPrChange>
                </w:rPr>
                <w:t>Power Station</w:t>
              </w:r>
              <w:r w:rsidRPr="00F8046E">
                <w:rPr>
                  <w:rFonts w:ascii="Arial" w:hAnsi="Arial" w:cs="Arial"/>
                  <w:highlight w:val="cyan"/>
                  <w:rPrChange w:id="350" w:author="Martin Cahill (NESO)" w:date="2025-02-28T16:16:00Z" w16du:dateUtc="2025-02-28T16:16:00Z">
                    <w:rPr>
                      <w:rFonts w:ascii="Arial" w:hAnsi="Arial" w:cs="Arial"/>
                    </w:rPr>
                  </w:rPrChange>
                </w:rPr>
                <w:t xml:space="preserve"> to a </w:t>
              </w:r>
              <w:r w:rsidRPr="00F8046E">
                <w:rPr>
                  <w:rFonts w:ascii="Arial" w:hAnsi="Arial" w:cs="Arial"/>
                  <w:b/>
                  <w:bCs/>
                  <w:highlight w:val="cyan"/>
                  <w:rPrChange w:id="351" w:author="Martin Cahill (NESO)" w:date="2025-02-28T16:16:00Z" w16du:dateUtc="2025-02-28T16:16:00Z">
                    <w:rPr>
                      <w:rFonts w:ascii="Arial" w:hAnsi="Arial" w:cs="Arial"/>
                    </w:rPr>
                  </w:rPrChange>
                </w:rPr>
                <w:t>Distribution System</w:t>
              </w:r>
            </w:ins>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lastRenderedPageBreak/>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w:t>
            </w:r>
            <w:proofErr w:type="gramStart"/>
            <w:r w:rsidRPr="00D025A5">
              <w:rPr>
                <w:rFonts w:ascii="Arial" w:eastAsia="Times New Roman" w:hAnsi="Arial" w:cs="Arial"/>
                <w:bCs/>
                <w:color w:val="000000"/>
                <w:lang w:eastAsia="en-GB"/>
              </w:rPr>
              <w:t>for;</w:t>
            </w:r>
            <w:proofErr w:type="gramEnd"/>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lastRenderedPageBreak/>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352" w:author="Author"/>
        </w:trPr>
        <w:tc>
          <w:tcPr>
            <w:tcW w:w="2695" w:type="dxa"/>
          </w:tcPr>
          <w:p w14:paraId="01752BB4" w14:textId="7C9D6879" w:rsidR="00A22DA1" w:rsidRPr="00A445EE" w:rsidRDefault="00A22DA1" w:rsidP="00A22DA1">
            <w:pPr>
              <w:pStyle w:val="BodyText"/>
              <w:rPr>
                <w:ins w:id="353" w:author="Author"/>
                <w:rFonts w:ascii="Arial" w:hAnsi="Arial" w:cs="Arial"/>
                <w:b/>
                <w:bCs/>
                <w:highlight w:val="yellow"/>
              </w:rPr>
            </w:pPr>
            <w:ins w:id="354"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355" w:author="Author"/>
                <w:rFonts w:ascii="Arial" w:hAnsi="Arial" w:cs="Arial"/>
                <w:szCs w:val="22"/>
                <w:highlight w:val="yellow"/>
              </w:rPr>
            </w:pPr>
            <w:ins w:id="356"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 xml:space="preserve">CMP434 Implementation </w:t>
              </w:r>
              <w:proofErr w:type="gramStart"/>
              <w:r w:rsidRPr="00A445EE">
                <w:rPr>
                  <w:rFonts w:ascii="Arial" w:hAnsi="Arial" w:cs="Arial"/>
                  <w:b/>
                  <w:bCs/>
                  <w:szCs w:val="22"/>
                  <w:highlight w:val="yellow"/>
                </w:rPr>
                <w:t>Date</w:t>
              </w:r>
              <w:r w:rsidRPr="00A445EE">
                <w:rPr>
                  <w:rFonts w:ascii="Arial" w:hAnsi="Arial" w:cs="Arial"/>
                  <w:szCs w:val="22"/>
                  <w:highlight w:val="yellow"/>
                </w:rPr>
                <w:t>;</w:t>
              </w:r>
              <w:proofErr w:type="gramEnd"/>
            </w:ins>
          </w:p>
          <w:p w14:paraId="071A59CF" w14:textId="77777777" w:rsidR="00A22DA1" w:rsidRPr="00A445EE" w:rsidRDefault="00A22DA1" w:rsidP="00A22DA1">
            <w:pPr>
              <w:pStyle w:val="BodyText"/>
              <w:jc w:val="both"/>
              <w:rPr>
                <w:ins w:id="357"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lastRenderedPageBreak/>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w:t>
            </w:r>
            <w:proofErr w:type="gramStart"/>
            <w:r w:rsidRPr="5659255A">
              <w:rPr>
                <w:rFonts w:ascii="Arial" w:hAnsi="Arial" w:cs="Arial"/>
              </w:rPr>
              <w:t>AA(</w:t>
            </w:r>
            <w:proofErr w:type="gramEnd"/>
            <w:r w:rsidRPr="5659255A">
              <w:rPr>
                <w:rFonts w:ascii="Arial" w:hAnsi="Arial" w:cs="Arial"/>
              </w:rPr>
              <w:t>1) of the Gas Act 1986;</w:t>
            </w:r>
          </w:p>
        </w:tc>
      </w:tr>
      <w:tr w:rsidR="005C7BC1" w14:paraId="595AC6F9" w14:textId="77777777" w:rsidTr="002118B0">
        <w:trPr>
          <w:trHeight w:val="300"/>
          <w:ins w:id="358"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359" w:author="Author"/>
                <w:rFonts w:ascii="Arial" w:hAnsi="Arial" w:cs="Arial"/>
                <w:b/>
                <w:bCs/>
                <w:color w:val="FF0000"/>
                <w:highlight w:val="yellow"/>
              </w:rPr>
            </w:pPr>
            <w:ins w:id="360"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361" w:author="Author"/>
                <w:rFonts w:ascii="Arial" w:hAnsi="Arial" w:cs="Arial"/>
                <w:color w:val="FF0000"/>
                <w:szCs w:val="22"/>
                <w:highlight w:val="yellow"/>
              </w:rPr>
            </w:pPr>
            <w:ins w:id="362"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 xml:space="preserve">Gate 1 Existing </w:t>
              </w:r>
              <w:proofErr w:type="gramStart"/>
              <w:r w:rsidR="004C549F" w:rsidRPr="00D605D4">
                <w:rPr>
                  <w:rFonts w:ascii="Arial" w:hAnsi="Arial" w:cs="Arial"/>
                  <w:b/>
                  <w:bCs/>
                  <w:color w:val="FF0000"/>
                  <w:szCs w:val="22"/>
                  <w:highlight w:val="green"/>
                </w:rPr>
                <w:t>Agreements</w:t>
              </w:r>
              <w:r w:rsidR="004C549F" w:rsidRPr="00D605D4">
                <w:rPr>
                  <w:rFonts w:ascii="Arial" w:hAnsi="Arial" w:cs="Arial"/>
                  <w:color w:val="FF0000"/>
                  <w:szCs w:val="22"/>
                  <w:highlight w:val="green"/>
                </w:rPr>
                <w:t>;</w:t>
              </w:r>
              <w:proofErr w:type="gramEnd"/>
            </w:ins>
          </w:p>
          <w:p w14:paraId="1E6D749A" w14:textId="77777777" w:rsidR="00FC43E8" w:rsidRPr="00D605D4" w:rsidRDefault="00FC43E8" w:rsidP="00FC43E8">
            <w:pPr>
              <w:pStyle w:val="List"/>
              <w:ind w:left="0" w:firstLine="0"/>
              <w:jc w:val="both"/>
              <w:rPr>
                <w:ins w:id="363" w:author="Author"/>
                <w:rFonts w:ascii="Arial" w:hAnsi="Arial" w:cs="Arial"/>
                <w:color w:val="FF0000"/>
                <w:highlight w:val="yellow"/>
              </w:rPr>
            </w:pPr>
          </w:p>
        </w:tc>
      </w:tr>
      <w:tr w:rsidR="005C7BC1" w14:paraId="69A79852" w14:textId="77777777" w:rsidTr="002118B0">
        <w:trPr>
          <w:trHeight w:val="300"/>
          <w:ins w:id="364"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365" w:author="Author"/>
                <w:del w:id="366" w:author="Author"/>
                <w:rFonts w:ascii="Arial" w:hAnsi="Arial" w:cs="Arial"/>
                <w:b/>
                <w:bCs/>
                <w:color w:val="FF0000"/>
                <w:szCs w:val="22"/>
                <w:highlight w:val="yellow"/>
              </w:rPr>
            </w:pPr>
            <w:ins w:id="367"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368" w:author="Author"/>
                <w:del w:id="369" w:author="Author"/>
                <w:rFonts w:ascii="Arial" w:hAnsi="Arial" w:cs="Arial"/>
                <w:b/>
                <w:bCs/>
                <w:color w:val="FF0000"/>
                <w:szCs w:val="22"/>
                <w:highlight w:val="yellow"/>
              </w:rPr>
            </w:pPr>
          </w:p>
          <w:p w14:paraId="1CA17966" w14:textId="38A4ED5D" w:rsidR="000927E8" w:rsidRPr="00D605D4" w:rsidRDefault="000927E8" w:rsidP="005C7BC1">
            <w:pPr>
              <w:rPr>
                <w:ins w:id="370"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371" w:author="Author"/>
                <w:del w:id="372" w:author="Author"/>
                <w:rFonts w:ascii="Arial" w:hAnsi="Arial" w:cs="Arial"/>
                <w:color w:val="FF0000"/>
                <w:szCs w:val="22"/>
                <w:highlight w:val="yellow"/>
              </w:rPr>
            </w:pPr>
            <w:ins w:id="373"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374" w:author="Author"/>
                <w:del w:id="375"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376"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377"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14B8E970" w:rsidR="002118B0" w:rsidRPr="000164EB" w:rsidRDefault="002118B0" w:rsidP="004F7C04">
            <w:pPr>
              <w:jc w:val="both"/>
              <w:rPr>
                <w:ins w:id="378" w:author="Author"/>
                <w:rFonts w:ascii="Arial" w:hAnsi="Arial"/>
                <w:color w:val="FF0000"/>
                <w:szCs w:val="22"/>
                <w:highlight w:val="green"/>
              </w:rPr>
            </w:pPr>
            <w:ins w:id="379"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w:t>
              </w:r>
              <w:r w:rsidR="00F02DA9">
                <w:rPr>
                  <w:rFonts w:ascii="Arial" w:hAnsi="Arial"/>
                  <w:color w:val="FF0000"/>
                  <w:szCs w:val="22"/>
                  <w:highlight w:val="green"/>
                </w:rPr>
                <w:t xml:space="preserve"> </w:t>
              </w:r>
            </w:ins>
            <w:del w:id="380" w:author="Author">
              <w:r w:rsidR="0064078A" w:rsidDel="0064078A">
                <w:rPr>
                  <w:rFonts w:ascii="Arial" w:hAnsi="Arial"/>
                  <w:color w:val="FF0000"/>
                  <w:szCs w:val="22"/>
                  <w:highlight w:val="green"/>
                </w:rPr>
                <w:delText>above</w:delText>
              </w:r>
            </w:del>
            <w:ins w:id="381" w:author="Author">
              <w:r w:rsidRPr="000164EB">
                <w:rPr>
                  <w:rFonts w:ascii="Arial" w:hAnsi="Arial"/>
                  <w:color w:val="FF0000"/>
                  <w:szCs w:val="22"/>
                  <w:highlight w:val="green"/>
                </w:rPr>
                <w:t>;</w:t>
              </w:r>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382"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383" w:author="Author"/>
                <w:rFonts w:ascii="Arial" w:hAnsi="Arial" w:cs="Arial"/>
                <w:b/>
                <w:bCs/>
                <w:color w:val="FF0000"/>
                <w:szCs w:val="22"/>
                <w:highlight w:val="yellow"/>
              </w:rPr>
            </w:pPr>
            <w:ins w:id="384"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385" w:author="Author"/>
                <w:rFonts w:ascii="Arial" w:hAnsi="Arial" w:cs="Arial"/>
                <w:color w:val="FF0000"/>
                <w:szCs w:val="22"/>
                <w:highlight w:val="yellow"/>
              </w:rPr>
            </w:pPr>
            <w:ins w:id="386"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 xml:space="preserve">is </w:t>
              </w:r>
              <w:proofErr w:type="gramStart"/>
              <w:r w:rsidR="008E1488" w:rsidRPr="00D605D4">
                <w:rPr>
                  <w:rFonts w:ascii="Arial" w:hAnsi="Arial" w:cs="Arial"/>
                  <w:color w:val="FF0000"/>
                  <w:szCs w:val="22"/>
                  <w:highlight w:val="green"/>
                </w:rPr>
                <w:t>accepted;</w:t>
              </w:r>
              <w:proofErr w:type="gramEnd"/>
            </w:ins>
          </w:p>
          <w:p w14:paraId="1AD7F5EC" w14:textId="77777777" w:rsidR="00DA0A1A" w:rsidRPr="00D605D4" w:rsidRDefault="00DA0A1A" w:rsidP="00DA0A1A">
            <w:pPr>
              <w:jc w:val="both"/>
              <w:rPr>
                <w:ins w:id="387" w:author="Author"/>
                <w:rFonts w:ascii="Arial" w:hAnsi="Arial" w:cs="Arial"/>
                <w:color w:val="FF0000"/>
                <w:szCs w:val="22"/>
                <w:highlight w:val="yellow"/>
              </w:rPr>
            </w:pPr>
          </w:p>
        </w:tc>
      </w:tr>
      <w:tr w:rsidR="005C7BC1" w14:paraId="56A606A9" w14:textId="77777777" w:rsidTr="002118B0">
        <w:trPr>
          <w:trHeight w:val="300"/>
          <w:ins w:id="388"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389" w:author="Author"/>
                <w:rFonts w:ascii="Arial" w:hAnsi="Arial" w:cs="Arial"/>
                <w:b/>
                <w:bCs/>
                <w:color w:val="FF0000"/>
                <w:szCs w:val="22"/>
                <w:highlight w:val="yellow"/>
              </w:rPr>
            </w:pPr>
            <w:ins w:id="390"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391" w:author="Author"/>
                <w:rFonts w:ascii="Arial" w:hAnsi="Arial" w:cs="Arial"/>
                <w:color w:val="FF0000"/>
                <w:szCs w:val="22"/>
                <w:highlight w:val="yellow"/>
              </w:rPr>
            </w:pPr>
            <w:ins w:id="392"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393"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394" w:author="Author"/>
                <w:rFonts w:ascii="Arial" w:hAnsi="Arial" w:cs="Arial"/>
                <w:color w:val="FF0000"/>
                <w:szCs w:val="22"/>
                <w:highlight w:val="yellow"/>
              </w:rPr>
            </w:pPr>
            <w:ins w:id="395"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 1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396"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397" w:author="Author"/>
                <w:rFonts w:ascii="Arial" w:hAnsi="Arial" w:cs="Arial"/>
                <w:b/>
                <w:bCs/>
                <w:color w:val="FF0000"/>
                <w:szCs w:val="22"/>
                <w:highlight w:val="green"/>
              </w:rPr>
            </w:pPr>
            <w:ins w:id="398"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399"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400" w:author="Author"/>
                <w:rFonts w:ascii="Arial" w:hAnsi="Arial" w:cs="Arial"/>
                <w:color w:val="FF0000"/>
                <w:szCs w:val="22"/>
                <w:highlight w:val="yellow"/>
              </w:rPr>
            </w:pPr>
            <w:ins w:id="401"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402"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403" w:author="Author"/>
                <w:rFonts w:ascii="Arial" w:hAnsi="Arial" w:cs="Arial"/>
                <w:b/>
                <w:bCs/>
                <w:color w:val="FF0000"/>
                <w:szCs w:val="22"/>
                <w:highlight w:val="yellow"/>
              </w:rPr>
            </w:pPr>
            <w:ins w:id="404" w:author="Author">
              <w:r w:rsidRPr="00D605D4">
                <w:rPr>
                  <w:rFonts w:ascii="Arial" w:hAnsi="Arial" w:cs="Arial"/>
                  <w:b/>
                  <w:bCs/>
                  <w:color w:val="FF0000"/>
                  <w:szCs w:val="22"/>
                  <w:highlight w:val="yellow"/>
                </w:rPr>
                <w:lastRenderedPageBreak/>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405" w:author="Author"/>
                <w:rFonts w:ascii="Arial" w:hAnsi="Arial" w:cs="Arial"/>
                <w:color w:val="FF0000"/>
                <w:szCs w:val="22"/>
                <w:highlight w:val="yellow"/>
              </w:rPr>
            </w:pPr>
            <w:ins w:id="406"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 xml:space="preserve">Gate 2 Existing </w:t>
              </w:r>
              <w:proofErr w:type="gramStart"/>
              <w:r w:rsidRPr="00D605D4">
                <w:rPr>
                  <w:rFonts w:ascii="Arial" w:hAnsi="Arial" w:cs="Arial"/>
                  <w:b/>
                  <w:bCs/>
                  <w:color w:val="FF0000"/>
                  <w:szCs w:val="22"/>
                  <w:highlight w:val="green"/>
                </w:rPr>
                <w:t>Agreements</w:t>
              </w:r>
              <w:r w:rsidRPr="00D605D4">
                <w:rPr>
                  <w:rFonts w:ascii="Arial" w:hAnsi="Arial" w:cs="Arial"/>
                  <w:color w:val="FF0000"/>
                  <w:szCs w:val="22"/>
                  <w:highlight w:val="green"/>
                </w:rPr>
                <w:t>;</w:t>
              </w:r>
              <w:proofErr w:type="gramEnd"/>
            </w:ins>
          </w:p>
          <w:p w14:paraId="38A13DA2" w14:textId="77777777" w:rsidR="002118B0" w:rsidRPr="00D605D4" w:rsidRDefault="002118B0" w:rsidP="00DA0A1A">
            <w:pPr>
              <w:jc w:val="both"/>
              <w:rPr>
                <w:ins w:id="407" w:author="Author"/>
                <w:rFonts w:ascii="Arial" w:hAnsi="Arial" w:cs="Arial"/>
                <w:color w:val="FF0000"/>
                <w:szCs w:val="22"/>
                <w:highlight w:val="yellow"/>
              </w:rPr>
            </w:pPr>
          </w:p>
        </w:tc>
      </w:tr>
      <w:tr w:rsidR="005C7BC1" w14:paraId="49A1AF73" w14:textId="77777777" w:rsidTr="002118B0">
        <w:trPr>
          <w:trHeight w:val="300"/>
          <w:ins w:id="408"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409" w:author="Author"/>
                <w:rFonts w:ascii="Arial" w:hAnsi="Arial" w:cs="Arial"/>
                <w:b/>
                <w:bCs/>
                <w:color w:val="FF0000"/>
                <w:highlight w:val="yellow"/>
              </w:rPr>
            </w:pPr>
            <w:ins w:id="410"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411" w:author="Author"/>
                <w:rFonts w:ascii="Arial" w:hAnsi="Arial" w:cs="Arial"/>
                <w:color w:val="FF0000"/>
                <w:szCs w:val="22"/>
                <w:highlight w:val="yellow"/>
              </w:rPr>
            </w:pPr>
            <w:ins w:id="412"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 xml:space="preserve">Gate 2 </w:t>
              </w:r>
              <w:proofErr w:type="gramStart"/>
              <w:r w:rsidRPr="00D605D4">
                <w:rPr>
                  <w:rFonts w:ascii="Arial" w:hAnsi="Arial" w:cs="Arial"/>
                  <w:b/>
                  <w:bCs/>
                  <w:color w:val="FF0000"/>
                  <w:szCs w:val="22"/>
                  <w:highlight w:val="yellow"/>
                </w:rPr>
                <w:t>Offer</w:t>
              </w:r>
              <w:r w:rsidRPr="00D605D4">
                <w:rPr>
                  <w:rFonts w:ascii="Arial" w:hAnsi="Arial" w:cs="Arial"/>
                  <w:color w:val="FF0000"/>
                  <w:szCs w:val="22"/>
                  <w:highlight w:val="yellow"/>
                </w:rPr>
                <w:t>;</w:t>
              </w:r>
              <w:proofErr w:type="gramEnd"/>
            </w:ins>
          </w:p>
          <w:p w14:paraId="480D60A6" w14:textId="77777777" w:rsidR="00DA0A1A" w:rsidRPr="00D605D4" w:rsidRDefault="00DA0A1A" w:rsidP="00DA0A1A">
            <w:pPr>
              <w:pStyle w:val="List"/>
              <w:ind w:left="0" w:firstLine="0"/>
              <w:jc w:val="both"/>
              <w:rPr>
                <w:ins w:id="413" w:author="Author"/>
                <w:rFonts w:ascii="Arial" w:hAnsi="Arial" w:cs="Arial"/>
                <w:color w:val="FF0000"/>
                <w:highlight w:val="yellow"/>
              </w:rPr>
            </w:pPr>
          </w:p>
        </w:tc>
      </w:tr>
      <w:tr w:rsidR="005C7BC1" w14:paraId="1839CD6B" w14:textId="77777777" w:rsidTr="002118B0">
        <w:trPr>
          <w:trHeight w:val="300"/>
          <w:ins w:id="414"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415" w:author="Author"/>
                <w:rFonts w:ascii="Arial" w:hAnsi="Arial" w:cs="Arial"/>
                <w:b/>
                <w:bCs/>
                <w:color w:val="FF0000"/>
                <w:szCs w:val="22"/>
                <w:highlight w:val="yellow"/>
              </w:rPr>
            </w:pPr>
            <w:ins w:id="416" w:author="Author">
              <w:r w:rsidRPr="00D605D4">
                <w:rPr>
                  <w:rFonts w:ascii="Arial" w:hAnsi="Arial" w:cs="Arial"/>
                  <w:b/>
                  <w:bCs/>
                  <w:color w:val="FF0000"/>
                  <w:szCs w:val="22"/>
                  <w:highlight w:val="yellow"/>
                </w:rPr>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417" w:author="Author"/>
                <w:rFonts w:ascii="Arial" w:hAnsi="Arial" w:cs="Arial"/>
                <w:color w:val="FF0000"/>
                <w:szCs w:val="22"/>
                <w:highlight w:val="yellow"/>
              </w:rPr>
            </w:pPr>
            <w:ins w:id="418"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 xml:space="preserve">Gate 2 Criteria </w:t>
              </w:r>
              <w:proofErr w:type="gramStart"/>
              <w:r w:rsidRPr="00D605D4">
                <w:rPr>
                  <w:rFonts w:ascii="Arial" w:hAnsi="Arial" w:cs="Arial"/>
                  <w:b/>
                  <w:bCs/>
                  <w:color w:val="FF0000"/>
                  <w:szCs w:val="22"/>
                  <w:highlight w:val="yellow"/>
                </w:rPr>
                <w:t>Methodology</w:t>
              </w:r>
              <w:r w:rsidRPr="00D605D4">
                <w:rPr>
                  <w:rFonts w:ascii="Arial" w:hAnsi="Arial" w:cs="Arial"/>
                  <w:color w:val="FF0000"/>
                  <w:szCs w:val="22"/>
                  <w:highlight w:val="yellow"/>
                </w:rPr>
                <w:t>;</w:t>
              </w:r>
              <w:proofErr w:type="gramEnd"/>
            </w:ins>
          </w:p>
          <w:p w14:paraId="7704893F" w14:textId="77777777" w:rsidR="00495E48" w:rsidRPr="00D605D4" w:rsidRDefault="00495E48" w:rsidP="00495E48">
            <w:pPr>
              <w:jc w:val="both"/>
              <w:rPr>
                <w:ins w:id="419" w:author="Author"/>
                <w:rFonts w:ascii="Arial" w:hAnsi="Arial" w:cs="Arial"/>
                <w:color w:val="FF0000"/>
                <w:szCs w:val="22"/>
                <w:highlight w:val="yellow"/>
              </w:rPr>
            </w:pPr>
          </w:p>
        </w:tc>
      </w:tr>
      <w:tr w:rsidR="005C7BC1" w14:paraId="0B1FA88E" w14:textId="77777777" w:rsidTr="002118B0">
        <w:trPr>
          <w:trHeight w:val="300"/>
          <w:ins w:id="420"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421" w:author="Author"/>
                <w:rFonts w:ascii="Arial" w:hAnsi="Arial" w:cs="Arial"/>
                <w:b/>
                <w:bCs/>
                <w:color w:val="FF0000"/>
                <w:szCs w:val="22"/>
                <w:highlight w:val="yellow"/>
              </w:rPr>
            </w:pPr>
            <w:ins w:id="422"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423" w:author="Author"/>
                <w:rFonts w:ascii="Arial" w:hAnsi="Arial" w:cs="Arial"/>
                <w:color w:val="FF0000"/>
                <w:szCs w:val="22"/>
                <w:highlight w:val="yellow"/>
              </w:rPr>
            </w:pPr>
            <w:ins w:id="424"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w:t>
              </w:r>
              <w:proofErr w:type="gramStart"/>
              <w:r w:rsidR="00F41C1A" w:rsidRPr="00D605D4">
                <w:rPr>
                  <w:rFonts w:ascii="Arial" w:hAnsi="Arial" w:cs="Arial"/>
                  <w:color w:val="FF0000"/>
                  <w:szCs w:val="22"/>
                  <w:highlight w:val="yellow"/>
                </w:rPr>
                <w:t>time</w:t>
              </w:r>
              <w:r w:rsidRPr="00D605D4">
                <w:rPr>
                  <w:rFonts w:ascii="Arial" w:hAnsi="Arial" w:cs="Arial"/>
                  <w:color w:val="FF0000"/>
                  <w:szCs w:val="22"/>
                  <w:highlight w:val="yellow"/>
                </w:rPr>
                <w:t>;</w:t>
              </w:r>
              <w:proofErr w:type="gramEnd"/>
            </w:ins>
          </w:p>
          <w:p w14:paraId="561C14FF" w14:textId="77777777" w:rsidR="009828B7" w:rsidRPr="00D605D4" w:rsidRDefault="009828B7" w:rsidP="009828B7">
            <w:pPr>
              <w:jc w:val="both"/>
              <w:rPr>
                <w:ins w:id="425"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426" w:author="Author"/>
                <w:rFonts w:ascii="Arial" w:hAnsi="Arial" w:cs="Arial"/>
                <w:b/>
                <w:bCs/>
                <w:color w:val="FF0000"/>
                <w:szCs w:val="22"/>
                <w:highlight w:val="green"/>
              </w:rPr>
            </w:pPr>
            <w:ins w:id="427"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428" w:author="Author"/>
                <w:rFonts w:ascii="Arial" w:hAnsi="Arial" w:cs="Arial"/>
                <w:color w:val="FF0000"/>
                <w:szCs w:val="22"/>
                <w:highlight w:val="green"/>
              </w:rPr>
            </w:pPr>
            <w:ins w:id="429"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 xml:space="preserve">Gate 2 Modification </w:t>
              </w:r>
              <w:proofErr w:type="gramStart"/>
              <w:r w:rsidRPr="00D605D4">
                <w:rPr>
                  <w:rFonts w:ascii="Arial" w:hAnsi="Arial" w:cs="Arial"/>
                  <w:b/>
                  <w:bCs/>
                  <w:color w:val="FF0000"/>
                  <w:szCs w:val="22"/>
                  <w:highlight w:val="green"/>
                </w:rPr>
                <w:t>Offer</w:t>
              </w:r>
              <w:r w:rsidRPr="00D605D4">
                <w:rPr>
                  <w:rFonts w:ascii="Arial" w:hAnsi="Arial" w:cs="Arial"/>
                  <w:color w:val="FF0000"/>
                  <w:szCs w:val="22"/>
                  <w:highlight w:val="green"/>
                </w:rPr>
                <w:t>;</w:t>
              </w:r>
              <w:proofErr w:type="gramEnd"/>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430" w:author="Author"/>
                <w:rFonts w:ascii="Arial" w:hAnsi="Arial" w:cs="Arial"/>
                <w:b/>
                <w:bCs/>
                <w:color w:val="FF0000"/>
                <w:szCs w:val="22"/>
                <w:highlight w:val="yellow"/>
              </w:rPr>
            </w:pPr>
            <w:ins w:id="431"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432" w:author="Author"/>
                <w:rFonts w:ascii="Arial" w:hAnsi="Arial" w:cs="Arial"/>
                <w:color w:val="FF0000"/>
                <w:szCs w:val="22"/>
                <w:highlight w:val="yellow"/>
              </w:rPr>
            </w:pPr>
            <w:ins w:id="433"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 2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434"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435" w:author="Author"/>
                <w:rFonts w:ascii="Arial" w:hAnsi="Arial" w:cs="Arial"/>
                <w:color w:val="FF0000"/>
                <w:szCs w:val="22"/>
                <w:highlight w:val="green"/>
              </w:rPr>
            </w:pPr>
            <w:ins w:id="436"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w:t>
              </w:r>
              <w:proofErr w:type="gramStart"/>
              <w:r w:rsidRPr="00D605D4">
                <w:rPr>
                  <w:rFonts w:ascii="Arial" w:hAnsi="Arial" w:cs="Arial"/>
                  <w:color w:val="FF0000"/>
                  <w:szCs w:val="22"/>
                  <w:highlight w:val="green"/>
                </w:rPr>
                <w:t>above;</w:t>
              </w:r>
              <w:proofErr w:type="gramEnd"/>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437"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438" w:author="Author"/>
                <w:rFonts w:ascii="Arial" w:hAnsi="Arial" w:cs="Arial"/>
                <w:b/>
                <w:bCs/>
                <w:color w:val="FF0000"/>
                <w:szCs w:val="22"/>
                <w:highlight w:val="yellow"/>
              </w:rPr>
            </w:pPr>
            <w:ins w:id="439"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440" w:author="Author"/>
                <w:rFonts w:ascii="Arial" w:hAnsi="Arial" w:cs="Arial"/>
                <w:color w:val="FF0000"/>
                <w:szCs w:val="22"/>
                <w:highlight w:val="yellow"/>
              </w:rPr>
            </w:pPr>
            <w:ins w:id="441"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w:t>
              </w:r>
              <w:proofErr w:type="gramStart"/>
              <w:r w:rsidRPr="00D605D4">
                <w:rPr>
                  <w:rFonts w:ascii="Arial" w:hAnsi="Arial" w:cs="Arial"/>
                  <w:color w:val="FF0000"/>
                  <w:szCs w:val="22"/>
                  <w:highlight w:val="yellow"/>
                </w:rPr>
                <w:t>appropriate;</w:t>
              </w:r>
              <w:proofErr w:type="gramEnd"/>
            </w:ins>
          </w:p>
          <w:p w14:paraId="31609DBE" w14:textId="77777777" w:rsidR="00EB4F40" w:rsidRPr="00D605D4" w:rsidRDefault="00EB4F40" w:rsidP="00EB4F40">
            <w:pPr>
              <w:jc w:val="both"/>
              <w:rPr>
                <w:ins w:id="442" w:author="Author"/>
                <w:rFonts w:ascii="Arial" w:hAnsi="Arial" w:cs="Arial"/>
                <w:color w:val="FF0000"/>
                <w:szCs w:val="22"/>
                <w:highlight w:val="yellow"/>
              </w:rPr>
            </w:pPr>
          </w:p>
        </w:tc>
      </w:tr>
      <w:tr w:rsidR="005C7BC1" w14:paraId="2583DC1E" w14:textId="77777777" w:rsidTr="002118B0">
        <w:trPr>
          <w:trHeight w:val="300"/>
          <w:ins w:id="443"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444" w:author="Author"/>
                <w:rFonts w:ascii="Arial" w:hAnsi="Arial" w:cs="Arial"/>
                <w:b/>
                <w:bCs/>
                <w:color w:val="FF0000"/>
                <w:szCs w:val="22"/>
                <w:highlight w:val="yellow"/>
              </w:rPr>
            </w:pPr>
            <w:ins w:id="445"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446" w:author="Author"/>
                <w:rFonts w:ascii="Arial" w:hAnsi="Arial" w:cs="Arial"/>
                <w:color w:val="FF0000"/>
                <w:szCs w:val="22"/>
                <w:highlight w:val="yellow"/>
              </w:rPr>
            </w:pPr>
            <w:ins w:id="447"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Application</w:t>
              </w:r>
              <w:r w:rsidRPr="00D605D4">
                <w:rPr>
                  <w:rFonts w:ascii="Arial" w:hAnsi="Arial" w:cs="Arial"/>
                  <w:color w:val="FF0000"/>
                  <w:szCs w:val="22"/>
                  <w:highlight w:val="yellow"/>
                </w:rPr>
                <w:t>;</w:t>
              </w:r>
              <w:proofErr w:type="gramEnd"/>
            </w:ins>
          </w:p>
          <w:p w14:paraId="05DFF24F" w14:textId="77777777" w:rsidR="001A1EF2" w:rsidRPr="00D605D4" w:rsidRDefault="001A1EF2" w:rsidP="001A1EF2">
            <w:pPr>
              <w:jc w:val="both"/>
              <w:rPr>
                <w:ins w:id="448" w:author="Author"/>
                <w:rFonts w:ascii="Arial" w:hAnsi="Arial" w:cs="Arial"/>
                <w:color w:val="FF0000"/>
                <w:szCs w:val="22"/>
                <w:highlight w:val="yellow"/>
              </w:rPr>
            </w:pPr>
          </w:p>
        </w:tc>
      </w:tr>
      <w:tr w:rsidR="005C7BC1" w14:paraId="2BF2E49A" w14:textId="77777777" w:rsidTr="002118B0">
        <w:trPr>
          <w:trHeight w:val="300"/>
          <w:ins w:id="449"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450" w:author="Author"/>
                <w:rFonts w:ascii="Arial" w:hAnsi="Arial" w:cs="Arial"/>
                <w:b/>
                <w:bCs/>
                <w:color w:val="FF0000"/>
                <w:szCs w:val="22"/>
                <w:highlight w:val="yellow"/>
              </w:rPr>
            </w:pPr>
            <w:ins w:id="451"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452" w:author="Author"/>
                <w:rFonts w:ascii="Arial" w:hAnsi="Arial" w:cs="Arial"/>
                <w:color w:val="FF0000"/>
                <w:szCs w:val="22"/>
                <w:highlight w:val="yellow"/>
              </w:rPr>
            </w:pPr>
            <w:ins w:id="453" w:author="Author">
              <w:r w:rsidRPr="00D605D4">
                <w:rPr>
                  <w:rFonts w:ascii="Arial" w:hAnsi="Arial" w:cs="Arial"/>
                  <w:color w:val="FF0000"/>
                  <w:szCs w:val="22"/>
                  <w:highlight w:val="yellow"/>
                </w:rPr>
                <w:t xml:space="preserve">an application of a type referred to as such in Section </w:t>
              </w:r>
              <w:proofErr w:type="gramStart"/>
              <w:r w:rsidRPr="00D605D4">
                <w:rPr>
                  <w:rFonts w:ascii="Arial" w:hAnsi="Arial" w:cs="Arial"/>
                  <w:color w:val="FF0000"/>
                  <w:szCs w:val="22"/>
                  <w:highlight w:val="yellow"/>
                </w:rPr>
                <w:t>17;</w:t>
              </w:r>
              <w:proofErr w:type="gramEnd"/>
            </w:ins>
          </w:p>
          <w:p w14:paraId="267F6C93" w14:textId="77777777" w:rsidR="00375444" w:rsidRPr="00D605D4" w:rsidRDefault="00375444" w:rsidP="00375444">
            <w:pPr>
              <w:jc w:val="both"/>
              <w:rPr>
                <w:ins w:id="454" w:author="Author"/>
                <w:rFonts w:ascii="Arial" w:hAnsi="Arial" w:cs="Arial"/>
                <w:color w:val="FF0000"/>
                <w:szCs w:val="22"/>
                <w:highlight w:val="yellow"/>
              </w:rPr>
            </w:pPr>
          </w:p>
        </w:tc>
      </w:tr>
      <w:tr w:rsidR="005C7BC1" w14:paraId="3F90D7F6" w14:textId="77777777" w:rsidTr="002118B0">
        <w:trPr>
          <w:trHeight w:val="300"/>
          <w:ins w:id="455"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456" w:author="Author"/>
                <w:del w:id="457" w:author="Author"/>
                <w:rFonts w:ascii="Arial" w:hAnsi="Arial" w:cs="Arial"/>
                <w:b/>
                <w:bCs/>
                <w:color w:val="FF0000"/>
                <w:szCs w:val="22"/>
                <w:highlight w:val="yellow"/>
              </w:rPr>
            </w:pPr>
            <w:ins w:id="458"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459"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460" w:author="Author"/>
                <w:rFonts w:ascii="Arial" w:hAnsi="Arial" w:cs="Arial"/>
                <w:color w:val="FF0000"/>
                <w:szCs w:val="22"/>
                <w:highlight w:val="yellow"/>
              </w:rPr>
            </w:pPr>
            <w:ins w:id="461" w:author="Author">
              <w:r w:rsidRPr="00D605D4">
                <w:rPr>
                  <w:rFonts w:ascii="Arial" w:hAnsi="Arial" w:cs="Arial"/>
                  <w:color w:val="FF0000"/>
                  <w:szCs w:val="22"/>
                  <w:highlight w:val="yellow"/>
                </w:rPr>
                <w:t xml:space="preserve">the process as set out in Section </w:t>
              </w:r>
              <w:proofErr w:type="gramStart"/>
              <w:r w:rsidRPr="00D605D4">
                <w:rPr>
                  <w:rFonts w:ascii="Arial" w:hAnsi="Arial" w:cs="Arial"/>
                  <w:color w:val="FF0000"/>
                  <w:szCs w:val="22"/>
                  <w:highlight w:val="yellow"/>
                </w:rPr>
                <w:t>17;</w:t>
              </w:r>
              <w:proofErr w:type="gramEnd"/>
            </w:ins>
          </w:p>
          <w:p w14:paraId="05F23368" w14:textId="77777777" w:rsidR="00BF2716" w:rsidRPr="00D605D4" w:rsidRDefault="00BF2716" w:rsidP="00BF2716">
            <w:pPr>
              <w:jc w:val="both"/>
              <w:rPr>
                <w:ins w:id="462" w:author="Author"/>
                <w:rFonts w:ascii="Arial" w:hAnsi="Arial" w:cs="Arial"/>
                <w:color w:val="FF0000"/>
                <w:szCs w:val="22"/>
                <w:highlight w:val="yellow"/>
              </w:rPr>
            </w:pPr>
          </w:p>
        </w:tc>
      </w:tr>
      <w:tr w:rsidR="005C7BC1" w14:paraId="5457F0CF" w14:textId="77777777" w:rsidTr="002118B0">
        <w:trPr>
          <w:trHeight w:val="300"/>
          <w:ins w:id="463" w:author="Author"/>
        </w:trPr>
        <w:tc>
          <w:tcPr>
            <w:tcW w:w="2695" w:type="dxa"/>
            <w:tcBorders>
              <w:top w:val="nil"/>
              <w:left w:val="nil"/>
              <w:bottom w:val="nil"/>
              <w:right w:val="nil"/>
            </w:tcBorders>
          </w:tcPr>
          <w:p w14:paraId="318B5BC8" w14:textId="667516C8" w:rsidR="00E60905" w:rsidRPr="00D605D4" w:rsidRDefault="00E60905" w:rsidP="00E60905">
            <w:pPr>
              <w:rPr>
                <w:ins w:id="464" w:author="Author"/>
                <w:rFonts w:ascii="Arial" w:hAnsi="Arial" w:cs="Arial"/>
                <w:b/>
                <w:bCs/>
                <w:color w:val="FF0000"/>
                <w:szCs w:val="22"/>
                <w:highlight w:val="yellow"/>
              </w:rPr>
            </w:pPr>
            <w:ins w:id="465"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466" w:author="Author"/>
                <w:rFonts w:ascii="Arial" w:hAnsi="Arial" w:cs="Arial"/>
                <w:color w:val="FF0000"/>
                <w:szCs w:val="22"/>
                <w:highlight w:val="yellow"/>
              </w:rPr>
            </w:pPr>
            <w:ins w:id="467"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 xml:space="preserve">Gated Application Window and Offer </w:t>
              </w:r>
              <w:proofErr w:type="gramStart"/>
              <w:r w:rsidRPr="00D605D4">
                <w:rPr>
                  <w:rFonts w:ascii="Arial" w:hAnsi="Arial" w:cs="Arial"/>
                  <w:b/>
                  <w:bCs/>
                  <w:color w:val="FF0000"/>
                  <w:szCs w:val="22"/>
                  <w:highlight w:val="yellow"/>
                </w:rPr>
                <w:t>Run</w:t>
              </w:r>
              <w:r w:rsidRPr="00D605D4">
                <w:rPr>
                  <w:rFonts w:ascii="Arial" w:hAnsi="Arial" w:cs="Arial"/>
                  <w:color w:val="FF0000"/>
                  <w:szCs w:val="22"/>
                  <w:highlight w:val="yellow"/>
                </w:rPr>
                <w:t>;</w:t>
              </w:r>
              <w:proofErr w:type="gramEnd"/>
            </w:ins>
          </w:p>
          <w:p w14:paraId="4A4CDE33" w14:textId="77777777" w:rsidR="00E60905" w:rsidRPr="00D605D4" w:rsidRDefault="00E60905" w:rsidP="00E60905">
            <w:pPr>
              <w:jc w:val="both"/>
              <w:rPr>
                <w:ins w:id="468" w:author="Author"/>
                <w:rFonts w:ascii="Arial" w:hAnsi="Arial" w:cs="Arial"/>
                <w:color w:val="FF0000"/>
                <w:szCs w:val="22"/>
                <w:highlight w:val="yellow"/>
              </w:rPr>
            </w:pPr>
          </w:p>
        </w:tc>
      </w:tr>
      <w:tr w:rsidR="005C7BC1" w14:paraId="2EB61E22" w14:textId="77777777" w:rsidTr="002118B0">
        <w:trPr>
          <w:trHeight w:val="300"/>
          <w:ins w:id="469" w:author="Author"/>
        </w:trPr>
        <w:tc>
          <w:tcPr>
            <w:tcW w:w="2695" w:type="dxa"/>
            <w:tcBorders>
              <w:top w:val="nil"/>
              <w:left w:val="nil"/>
              <w:bottom w:val="nil"/>
              <w:right w:val="nil"/>
            </w:tcBorders>
          </w:tcPr>
          <w:p w14:paraId="6CD48A48" w14:textId="71EA13EC" w:rsidR="00E60905" w:rsidRPr="00D605D4" w:rsidRDefault="00E60905" w:rsidP="00E60905">
            <w:pPr>
              <w:rPr>
                <w:ins w:id="470" w:author="Author"/>
                <w:rFonts w:ascii="Arial" w:hAnsi="Arial" w:cs="Arial"/>
                <w:b/>
                <w:bCs/>
                <w:color w:val="FF0000"/>
                <w:szCs w:val="22"/>
                <w:highlight w:val="yellow"/>
              </w:rPr>
            </w:pPr>
            <w:ins w:id="471"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472" w:author="Author"/>
                <w:rFonts w:ascii="Arial" w:hAnsi="Arial" w:cs="Arial"/>
                <w:color w:val="FF0000"/>
                <w:szCs w:val="22"/>
                <w:highlight w:val="yellow"/>
              </w:rPr>
            </w:pPr>
            <w:ins w:id="473"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 xml:space="preserve">The </w:t>
              </w:r>
              <w:proofErr w:type="gramStart"/>
              <w:r w:rsidRPr="00D605D4">
                <w:rPr>
                  <w:rFonts w:ascii="Arial" w:hAnsi="Arial" w:cs="Arial"/>
                  <w:b/>
                  <w:bCs/>
                  <w:color w:val="FF0000"/>
                  <w:szCs w:val="22"/>
                  <w:highlight w:val="yellow"/>
                </w:rPr>
                <w:t>Company</w:t>
              </w:r>
              <w:r w:rsidRPr="00D605D4">
                <w:rPr>
                  <w:rFonts w:ascii="Arial" w:hAnsi="Arial" w:cs="Arial"/>
                  <w:color w:val="FF0000"/>
                  <w:szCs w:val="22"/>
                  <w:highlight w:val="yellow"/>
                </w:rPr>
                <w:t>;</w:t>
              </w:r>
              <w:proofErr w:type="gramEnd"/>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474" w:author="Author"/>
                <w:rFonts w:ascii="Arial" w:hAnsi="Arial" w:cs="Arial"/>
                <w:color w:val="FF0000"/>
                <w:szCs w:val="22"/>
                <w:highlight w:val="yellow"/>
              </w:rPr>
            </w:pPr>
          </w:p>
        </w:tc>
      </w:tr>
      <w:tr w:rsidR="005C7BC1" w14:paraId="4D0C8A4F" w14:textId="77777777" w:rsidTr="002118B0">
        <w:trPr>
          <w:trHeight w:val="300"/>
          <w:ins w:id="475" w:author="Author"/>
        </w:trPr>
        <w:tc>
          <w:tcPr>
            <w:tcW w:w="2695" w:type="dxa"/>
            <w:tcBorders>
              <w:top w:val="nil"/>
              <w:left w:val="nil"/>
              <w:bottom w:val="nil"/>
              <w:right w:val="nil"/>
            </w:tcBorders>
          </w:tcPr>
          <w:p w14:paraId="15C0A334" w14:textId="2D53DC18" w:rsidR="00F45F58" w:rsidRPr="00D605D4" w:rsidRDefault="00F45F58" w:rsidP="00F45F58">
            <w:pPr>
              <w:rPr>
                <w:ins w:id="476" w:author="Author"/>
                <w:rFonts w:ascii="Arial" w:hAnsi="Arial" w:cs="Arial"/>
                <w:b/>
                <w:bCs/>
                <w:color w:val="FF0000"/>
                <w:szCs w:val="22"/>
                <w:highlight w:val="yellow"/>
              </w:rPr>
            </w:pPr>
            <w:ins w:id="477" w:author="Author">
              <w:r w:rsidRPr="00D605D4">
                <w:rPr>
                  <w:rFonts w:ascii="Arial" w:hAnsi="Arial" w:cs="Arial"/>
                  <w:b/>
                  <w:bCs/>
                  <w:color w:val="FF0000"/>
                  <w:szCs w:val="22"/>
                  <w:highlight w:val="yellow"/>
                </w:rPr>
                <w:lastRenderedPageBreak/>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478" w:author="Author"/>
                <w:rFonts w:ascii="Arial" w:hAnsi="Arial" w:cs="Arial"/>
                <w:color w:val="FF0000"/>
                <w:szCs w:val="22"/>
                <w:highlight w:val="yellow"/>
              </w:rPr>
            </w:pPr>
            <w:ins w:id="479"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 xml:space="preserve">Gated Application Window and Offer </w:t>
              </w:r>
              <w:proofErr w:type="gramStart"/>
              <w:r w:rsidRPr="00D605D4">
                <w:rPr>
                  <w:rFonts w:ascii="Arial" w:hAnsi="Arial" w:cs="Arial"/>
                  <w:b/>
                  <w:bCs/>
                  <w:color w:val="FF0000"/>
                  <w:szCs w:val="22"/>
                  <w:highlight w:val="yellow"/>
                </w:rPr>
                <w:t>Run</w:t>
              </w:r>
              <w:r w:rsidRPr="00D605D4">
                <w:rPr>
                  <w:rFonts w:ascii="Arial" w:hAnsi="Arial" w:cs="Arial"/>
                  <w:color w:val="FF0000"/>
                  <w:szCs w:val="22"/>
                  <w:highlight w:val="yellow"/>
                </w:rPr>
                <w:t>;</w:t>
              </w:r>
              <w:proofErr w:type="gramEnd"/>
            </w:ins>
          </w:p>
          <w:p w14:paraId="1A41C88D" w14:textId="77777777" w:rsidR="00F45F58" w:rsidRPr="00D605D4" w:rsidRDefault="00F45F58" w:rsidP="00F45F58">
            <w:pPr>
              <w:jc w:val="both"/>
              <w:rPr>
                <w:ins w:id="480" w:author="Author"/>
                <w:rFonts w:ascii="Arial" w:hAnsi="Arial" w:cs="Arial"/>
                <w:color w:val="FF0000"/>
                <w:szCs w:val="22"/>
                <w:highlight w:val="yellow"/>
              </w:rPr>
            </w:pPr>
          </w:p>
        </w:tc>
      </w:tr>
      <w:tr w:rsidR="005C7BC1" w14:paraId="21FC3D59" w14:textId="77777777" w:rsidTr="002118B0">
        <w:trPr>
          <w:trHeight w:val="300"/>
          <w:ins w:id="481" w:author="Author"/>
        </w:trPr>
        <w:tc>
          <w:tcPr>
            <w:tcW w:w="2695" w:type="dxa"/>
            <w:tcBorders>
              <w:top w:val="nil"/>
              <w:left w:val="nil"/>
              <w:bottom w:val="nil"/>
              <w:right w:val="nil"/>
            </w:tcBorders>
          </w:tcPr>
          <w:p w14:paraId="3FCE895D" w14:textId="0215F4E9" w:rsidR="004477FC" w:rsidRPr="00D605D4" w:rsidRDefault="004477FC" w:rsidP="004477FC">
            <w:pPr>
              <w:rPr>
                <w:ins w:id="482" w:author="Author"/>
                <w:rFonts w:ascii="Arial" w:hAnsi="Arial" w:cs="Arial"/>
                <w:b/>
                <w:bCs/>
                <w:color w:val="FF0000"/>
                <w:szCs w:val="22"/>
                <w:highlight w:val="yellow"/>
              </w:rPr>
            </w:pPr>
            <w:ins w:id="483"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484" w:author="Author"/>
                <w:rFonts w:ascii="Arial" w:hAnsi="Arial" w:cs="Arial"/>
                <w:color w:val="FF0000"/>
                <w:szCs w:val="22"/>
                <w:highlight w:val="yellow"/>
              </w:rPr>
            </w:pPr>
            <w:ins w:id="485"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 xml:space="preserve">Gated Modification </w:t>
              </w:r>
              <w:proofErr w:type="gramStart"/>
              <w:r w:rsidRPr="00D605D4">
                <w:rPr>
                  <w:rFonts w:ascii="Arial" w:hAnsi="Arial" w:cs="Arial"/>
                  <w:b/>
                  <w:bCs/>
                  <w:color w:val="FF0000"/>
                  <w:szCs w:val="22"/>
                  <w:highlight w:val="yellow"/>
                </w:rPr>
                <w:t>Guidance</w:t>
              </w:r>
              <w:r w:rsidRPr="00D605D4">
                <w:rPr>
                  <w:rFonts w:ascii="Arial" w:hAnsi="Arial" w:cs="Arial"/>
                  <w:color w:val="FF0000"/>
                  <w:szCs w:val="22"/>
                  <w:highlight w:val="yellow"/>
                </w:rPr>
                <w:t>;</w:t>
              </w:r>
              <w:proofErr w:type="gramEnd"/>
            </w:ins>
          </w:p>
          <w:p w14:paraId="717879F1" w14:textId="77777777" w:rsidR="004477FC" w:rsidRPr="00D605D4" w:rsidRDefault="004477FC" w:rsidP="004477FC">
            <w:pPr>
              <w:jc w:val="both"/>
              <w:rPr>
                <w:ins w:id="486" w:author="Author"/>
                <w:rFonts w:ascii="Arial" w:hAnsi="Arial" w:cs="Arial"/>
                <w:color w:val="FF0000"/>
                <w:szCs w:val="22"/>
                <w:highlight w:val="yellow"/>
              </w:rPr>
            </w:pPr>
          </w:p>
        </w:tc>
      </w:tr>
      <w:tr w:rsidR="005C7BC1" w14:paraId="3EF72422" w14:textId="77777777" w:rsidTr="002118B0">
        <w:trPr>
          <w:trHeight w:val="300"/>
          <w:ins w:id="487" w:author="Author"/>
        </w:trPr>
        <w:tc>
          <w:tcPr>
            <w:tcW w:w="2695" w:type="dxa"/>
            <w:tcBorders>
              <w:top w:val="nil"/>
              <w:left w:val="nil"/>
              <w:bottom w:val="nil"/>
              <w:right w:val="nil"/>
            </w:tcBorders>
          </w:tcPr>
          <w:p w14:paraId="5C271420" w14:textId="75409911" w:rsidR="00106847" w:rsidRPr="00D605D4" w:rsidRDefault="00106847" w:rsidP="00106847">
            <w:pPr>
              <w:rPr>
                <w:ins w:id="488" w:author="Author"/>
                <w:rFonts w:ascii="Arial" w:hAnsi="Arial" w:cs="Arial"/>
                <w:b/>
                <w:bCs/>
                <w:color w:val="FF0000"/>
                <w:szCs w:val="22"/>
                <w:highlight w:val="yellow"/>
              </w:rPr>
            </w:pPr>
            <w:ins w:id="489"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490" w:author="Author"/>
                <w:rFonts w:ascii="Arial" w:hAnsi="Arial" w:cs="Arial"/>
                <w:color w:val="FF0000"/>
                <w:szCs w:val="22"/>
                <w:highlight w:val="yellow"/>
              </w:rPr>
            </w:pPr>
            <w:ins w:id="491"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Modification</w:t>
              </w:r>
              <w:r w:rsidRPr="00D605D4">
                <w:rPr>
                  <w:rFonts w:ascii="Arial" w:hAnsi="Arial" w:cs="Arial"/>
                  <w:color w:val="FF0000"/>
                  <w:szCs w:val="22"/>
                  <w:highlight w:val="yellow"/>
                </w:rPr>
                <w:t>;</w:t>
              </w:r>
              <w:proofErr w:type="gramEnd"/>
            </w:ins>
          </w:p>
          <w:p w14:paraId="3983038D" w14:textId="77777777" w:rsidR="00106847" w:rsidRPr="00D605D4" w:rsidRDefault="00106847" w:rsidP="00106847">
            <w:pPr>
              <w:jc w:val="both"/>
              <w:rPr>
                <w:ins w:id="492" w:author="Author"/>
                <w:rFonts w:ascii="Arial" w:hAnsi="Arial" w:cs="Arial"/>
                <w:color w:val="FF0000"/>
                <w:szCs w:val="22"/>
                <w:highlight w:val="yellow"/>
              </w:rPr>
            </w:pPr>
          </w:p>
          <w:p w14:paraId="623BE57E" w14:textId="77777777" w:rsidR="009A08A8" w:rsidRPr="00D605D4" w:rsidRDefault="009A08A8" w:rsidP="00106847">
            <w:pPr>
              <w:jc w:val="both"/>
              <w:rPr>
                <w:ins w:id="493" w:author="Author"/>
                <w:rFonts w:ascii="Arial" w:hAnsi="Arial" w:cs="Arial"/>
                <w:color w:val="FF0000"/>
                <w:szCs w:val="22"/>
                <w:highlight w:val="yellow"/>
              </w:rPr>
            </w:pPr>
          </w:p>
        </w:tc>
      </w:tr>
      <w:tr w:rsidR="005C7BC1" w14:paraId="21744354" w14:textId="77777777" w:rsidTr="002118B0">
        <w:trPr>
          <w:trHeight w:val="300"/>
          <w:ins w:id="494" w:author="Author"/>
        </w:trPr>
        <w:tc>
          <w:tcPr>
            <w:tcW w:w="2695" w:type="dxa"/>
            <w:tcBorders>
              <w:top w:val="nil"/>
              <w:left w:val="nil"/>
              <w:bottom w:val="nil"/>
              <w:right w:val="nil"/>
            </w:tcBorders>
          </w:tcPr>
          <w:p w14:paraId="4A4A2FA8" w14:textId="77777777" w:rsidR="00760016" w:rsidRPr="00D605D4" w:rsidRDefault="00760016" w:rsidP="00760016">
            <w:pPr>
              <w:rPr>
                <w:ins w:id="495" w:author="Author"/>
                <w:rFonts w:ascii="Arial" w:hAnsi="Arial" w:cs="Arial"/>
                <w:color w:val="FF0000"/>
                <w:szCs w:val="22"/>
                <w:highlight w:val="yellow"/>
              </w:rPr>
            </w:pPr>
            <w:ins w:id="496" w:author="Author">
              <w:r w:rsidRPr="00D605D4">
                <w:rPr>
                  <w:rFonts w:ascii="Arial" w:hAnsi="Arial" w:cs="Arial"/>
                  <w:color w:val="FF0000"/>
                  <w:szCs w:val="22"/>
                  <w:highlight w:val="yellow"/>
                </w:rPr>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497"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498" w:author="Author"/>
                <w:rFonts w:ascii="Arial" w:hAnsi="Arial" w:cs="Arial"/>
                <w:color w:val="FF0000"/>
                <w:szCs w:val="22"/>
                <w:highlight w:val="yellow"/>
              </w:rPr>
            </w:pPr>
            <w:ins w:id="499"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 xml:space="preserve">Modification </w:t>
              </w:r>
              <w:proofErr w:type="gramStart"/>
              <w:r w:rsidRPr="00D605D4">
                <w:rPr>
                  <w:rFonts w:ascii="Arial" w:hAnsi="Arial" w:cs="Arial"/>
                  <w:b/>
                  <w:bCs/>
                  <w:color w:val="FF0000"/>
                  <w:szCs w:val="22"/>
                  <w:highlight w:val="yellow"/>
                </w:rPr>
                <w:t>Applications</w:t>
              </w:r>
              <w:r w:rsidRPr="00D605D4">
                <w:rPr>
                  <w:rFonts w:ascii="Arial" w:hAnsi="Arial" w:cs="Arial"/>
                  <w:color w:val="FF0000"/>
                  <w:szCs w:val="22"/>
                  <w:highlight w:val="yellow"/>
                </w:rPr>
                <w:t>;</w:t>
              </w:r>
              <w:proofErr w:type="gramEnd"/>
            </w:ins>
          </w:p>
          <w:p w14:paraId="2546B0F6" w14:textId="77777777" w:rsidR="009A08A8" w:rsidRPr="00D605D4" w:rsidRDefault="009A08A8" w:rsidP="009A08A8">
            <w:pPr>
              <w:jc w:val="both"/>
              <w:rPr>
                <w:ins w:id="500" w:author="Author"/>
                <w:rFonts w:ascii="Arial" w:hAnsi="Arial" w:cs="Arial"/>
                <w:color w:val="FF0000"/>
                <w:szCs w:val="22"/>
                <w:highlight w:val="yellow"/>
              </w:rPr>
            </w:pPr>
          </w:p>
        </w:tc>
      </w:tr>
      <w:tr w:rsidR="005C7BC1" w14:paraId="7B3FF3ED" w14:textId="77777777" w:rsidTr="002118B0">
        <w:trPr>
          <w:trHeight w:val="300"/>
          <w:ins w:id="501" w:author="Author"/>
        </w:trPr>
        <w:tc>
          <w:tcPr>
            <w:tcW w:w="2695" w:type="dxa"/>
            <w:tcBorders>
              <w:top w:val="nil"/>
              <w:left w:val="nil"/>
              <w:bottom w:val="nil"/>
              <w:right w:val="nil"/>
            </w:tcBorders>
          </w:tcPr>
          <w:p w14:paraId="78A21260" w14:textId="385F051F" w:rsidR="00C029A0" w:rsidRPr="00D605D4" w:rsidRDefault="00315FEF" w:rsidP="00C029A0">
            <w:pPr>
              <w:rPr>
                <w:ins w:id="502" w:author="Author"/>
                <w:rFonts w:ascii="Arial" w:hAnsi="Arial" w:cs="Arial"/>
                <w:b/>
                <w:bCs/>
                <w:color w:val="FF0000"/>
                <w:szCs w:val="22"/>
                <w:highlight w:val="yellow"/>
              </w:rPr>
            </w:pPr>
            <w:ins w:id="503"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504"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505" w:author="Author"/>
                <w:rFonts w:ascii="Arial" w:hAnsi="Arial" w:cs="Arial"/>
                <w:color w:val="FF0000"/>
                <w:szCs w:val="22"/>
                <w:highlight w:val="yellow"/>
              </w:rPr>
            </w:pPr>
            <w:ins w:id="506"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 xml:space="preserve">Gated </w:t>
              </w:r>
              <w:proofErr w:type="gramStart"/>
              <w:r w:rsidRPr="00D605D4">
                <w:rPr>
                  <w:rFonts w:ascii="Arial" w:hAnsi="Arial" w:cs="Arial"/>
                  <w:b/>
                  <w:bCs/>
                  <w:color w:val="FF0000"/>
                  <w:szCs w:val="22"/>
                  <w:highlight w:val="yellow"/>
                </w:rPr>
                <w:t>Modification  Application</w:t>
              </w:r>
              <w:proofErr w:type="gramEnd"/>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507"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508" w:author="Author"/>
                <w:rFonts w:ascii="Arial" w:hAnsi="Arial" w:cs="Arial"/>
                <w:color w:val="FF0000"/>
                <w:szCs w:val="22"/>
                <w:highlight w:val="green"/>
              </w:rPr>
            </w:pPr>
            <w:ins w:id="509"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w:t>
              </w:r>
              <w:proofErr w:type="gramStart"/>
              <w:r w:rsidRPr="00D605D4">
                <w:rPr>
                  <w:rFonts w:ascii="Arial" w:hAnsi="Arial" w:cs="Arial"/>
                  <w:color w:val="FF0000"/>
                  <w:szCs w:val="22"/>
                  <w:highlight w:val="green"/>
                </w:rPr>
                <w:t>18;</w:t>
              </w:r>
              <w:proofErr w:type="gramEnd"/>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510" w:author="Author"/>
        </w:trPr>
        <w:tc>
          <w:tcPr>
            <w:tcW w:w="2695" w:type="dxa"/>
            <w:tcBorders>
              <w:top w:val="nil"/>
              <w:left w:val="nil"/>
              <w:bottom w:val="nil"/>
              <w:right w:val="nil"/>
            </w:tcBorders>
          </w:tcPr>
          <w:p w14:paraId="1D8B5AA4" w14:textId="3F2FD0F3" w:rsidR="00103B64" w:rsidRPr="00D605D4" w:rsidRDefault="00103B64" w:rsidP="00103B64">
            <w:pPr>
              <w:rPr>
                <w:ins w:id="511" w:author="Author"/>
                <w:rFonts w:ascii="Arial" w:hAnsi="Arial" w:cs="Arial"/>
                <w:b/>
                <w:bCs/>
                <w:color w:val="FF0000"/>
                <w:szCs w:val="22"/>
                <w:highlight w:val="yellow"/>
              </w:rPr>
            </w:pPr>
            <w:ins w:id="512"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513" w:author="Author"/>
                <w:rFonts w:ascii="Arial" w:hAnsi="Arial" w:cs="Arial"/>
                <w:color w:val="FF0000"/>
                <w:szCs w:val="22"/>
                <w:highlight w:val="yellow"/>
              </w:rPr>
            </w:pPr>
            <w:ins w:id="514"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xml:space="preserve">, as from time to time </w:t>
            </w:r>
            <w:proofErr w:type="gramStart"/>
            <w:r w:rsidRPr="5659255A">
              <w:rPr>
                <w:rFonts w:ascii="Arial" w:hAnsi="Arial" w:cs="Arial"/>
              </w:rPr>
              <w:t>revised ;</w:t>
            </w:r>
            <w:proofErr w:type="gramEnd"/>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515" w:name="_DV_C133"/>
            <w:r>
              <w:rPr>
                <w:rFonts w:ascii="Arial" w:hAnsi="Arial" w:cs="Arial"/>
                <w:b/>
                <w:bCs/>
              </w:rPr>
              <w:lastRenderedPageBreak/>
              <w:t>"HH Base Percentage"</w:t>
            </w:r>
            <w:bookmarkEnd w:id="515"/>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16" w:name="_BPDCI_55"/>
            <w:r w:rsidRPr="00BD656E">
              <w:rPr>
                <w:rFonts w:ascii="Arial" w:hAnsi="Arial" w:cs="Arial"/>
              </w:rPr>
              <w:t xml:space="preserve">Section 3, </w:t>
            </w:r>
            <w:bookmarkEnd w:id="516"/>
            <w:r w:rsidRPr="00BD656E">
              <w:rPr>
                <w:rFonts w:ascii="Arial" w:hAnsi="Arial" w:cs="Arial"/>
              </w:rPr>
              <w:t>Appendix 2</w:t>
            </w:r>
            <w:bookmarkStart w:id="517" w:name="_BPDCD_56"/>
            <w:r w:rsidRPr="00BD656E">
              <w:rPr>
                <w:rFonts w:ascii="Arial" w:hAnsi="Arial" w:cs="Arial"/>
              </w:rPr>
              <w:t>;</w:t>
            </w:r>
            <w:bookmarkEnd w:id="517"/>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518" w:name="_BPDCD_57"/>
            <w:r w:rsidRPr="00BD656E">
              <w:rPr>
                <w:rFonts w:ascii="Arial" w:hAnsi="Arial" w:cs="Arial"/>
              </w:rPr>
              <w:t xml:space="preserve">; </w:t>
            </w:r>
            <w:bookmarkEnd w:id="518"/>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19" w:name="_BPDCD_58"/>
            <w:r w:rsidRPr="00BD656E">
              <w:rPr>
                <w:rFonts w:ascii="Arial Bold" w:hAnsi="Arial Bold" w:cs="Arial"/>
                <w:b/>
              </w:rPr>
              <w:t>;</w:t>
            </w:r>
            <w:bookmarkEnd w:id="519"/>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lastRenderedPageBreak/>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520" w:name="_BPDCD_63"/>
            <w:r w:rsidRPr="004D379C">
              <w:rPr>
                <w:rFonts w:ascii="Arial" w:hAnsi="Arial" w:cs="Arial"/>
              </w:rPr>
              <w:t xml:space="preserve">means </w:t>
            </w:r>
            <w:bookmarkEnd w:id="520"/>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521" w:name="_BPDCD_64"/>
            <w:r w:rsidRPr="004D379C">
              <w:rPr>
                <w:rFonts w:ascii="Arial" w:hAnsi="Arial" w:cs="Arial"/>
              </w:rPr>
              <w:t>3.16.2</w:t>
            </w:r>
            <w:bookmarkEnd w:id="521"/>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lastRenderedPageBreak/>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522" w:name="_BPDCD_65"/>
            <w:r w:rsidRPr="004D379C">
              <w:rPr>
                <w:rFonts w:ascii="Arial" w:hAnsi="Arial" w:cs="Arial"/>
              </w:rPr>
              <w:t>3.13.4</w:t>
            </w:r>
            <w:bookmarkEnd w:id="522"/>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523" w:author="Author"/>
        </w:trPr>
        <w:tc>
          <w:tcPr>
            <w:tcW w:w="2695" w:type="dxa"/>
          </w:tcPr>
          <w:p w14:paraId="060DFFDF" w14:textId="28D36601" w:rsidR="00226446" w:rsidRPr="00EA43FD" w:rsidRDefault="00226446" w:rsidP="00226446">
            <w:pPr>
              <w:spacing w:after="240"/>
              <w:rPr>
                <w:ins w:id="524" w:author="Author"/>
                <w:rFonts w:ascii="Arial" w:hAnsi="Arial" w:cs="Arial"/>
                <w:b/>
                <w:szCs w:val="22"/>
                <w:highlight w:val="yellow"/>
                <w:lang w:eastAsia="en-GB"/>
              </w:rPr>
            </w:pPr>
            <w:ins w:id="525" w:author="Author">
              <w:r w:rsidRPr="00EA43FD">
                <w:rPr>
                  <w:rFonts w:ascii="Arial" w:hAnsi="Arial" w:cs="Arial"/>
                  <w:b/>
                  <w:bCs/>
                  <w:szCs w:val="22"/>
                  <w:highlight w:val="yellow"/>
                </w:rPr>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526"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527"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xml:space="preserve">, service marks, rights in designs, trade  names, copyrights and topography rights (whether or not any of the same are registered and including applications for registration of </w:t>
            </w:r>
            <w:r>
              <w:rPr>
                <w:rFonts w:ascii="Arial" w:hAnsi="Arial" w:cs="Arial"/>
              </w:rPr>
              <w:lastRenderedPageBreak/>
              <w:t>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lastRenderedPageBreak/>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w:t>
            </w:r>
            <w:proofErr w:type="gramStart"/>
            <w:r w:rsidRPr="5659255A">
              <w:rPr>
                <w:rFonts w:ascii="Arial" w:hAnsi="Arial" w:cs="Arial"/>
              </w:rPr>
              <w:t>C  Pass</w:t>
            </w:r>
            <w:proofErr w:type="gramEnd"/>
            <w:r w:rsidRPr="5659255A">
              <w:rPr>
                <w:rFonts w:ascii="Arial" w:hAnsi="Arial" w:cs="Arial"/>
              </w:rPr>
              <w:t>-through (</w:t>
            </w:r>
            <w:proofErr w:type="spellStart"/>
            <w:r w:rsidRPr="5659255A">
              <w:rPr>
                <w:rFonts w:ascii="Arial" w:hAnsi="Arial" w:cs="Arial"/>
              </w:rPr>
              <w:t>PTt</w:t>
            </w:r>
            <w:proofErr w:type="spellEnd"/>
            <w:r w:rsidRPr="5659255A">
              <w:rPr>
                <w:rFonts w:ascii="Arial" w:hAnsi="Arial" w:cs="Arial"/>
              </w:rPr>
              <w: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lastRenderedPageBreak/>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lastRenderedPageBreak/>
              <w:t xml:space="preserve">(i)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proofErr w:type="gramStart"/>
            <w:r w:rsidRPr="5659255A">
              <w:rPr>
                <w:rFonts w:ascii="Arial" w:hAnsi="Arial" w:cs="Arial"/>
                <w:b/>
                <w:bCs/>
              </w:rPr>
              <w:t>National  Electricity</w:t>
            </w:r>
            <w:proofErr w:type="gramEnd"/>
            <w:r w:rsidRPr="5659255A">
              <w:rPr>
                <w:rFonts w:ascii="Arial" w:hAnsi="Arial" w:cs="Arial"/>
                <w:b/>
                <w:bCs/>
              </w:rPr>
              <w:t xml:space="preserve">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5.5pt" o:ole="">
                  <v:imagedata r:id="rId16" o:title=""/>
                </v:shape>
                <o:OLEObject Type="Embed" ProgID="Equation.3" ShapeID="_x0000_i1025" DrawAspect="Content" ObjectID="_1802585087"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3pt;height:53.25pt" o:ole="">
                  <v:imagedata r:id="rId18" o:title=""/>
                </v:shape>
                <o:OLEObject Type="Embed" ProgID="Equation.3" ShapeID="_x0000_i1026" DrawAspect="Content" ObjectID="_1802585088"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 xml:space="preserve">Gate </w:t>
            </w:r>
            <w:r w:rsidRPr="006A707F">
              <w:rPr>
                <w:rFonts w:ascii="Arial" w:hAnsi="Arial" w:cs="Arial"/>
                <w:b/>
              </w:rPr>
              <w:lastRenderedPageBreak/>
              <w:t>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4pt" o:ole="">
                  <v:imagedata r:id="rId27" o:title=""/>
                </v:shape>
                <o:OLEObject Type="Embed" ProgID="Equation.3" ShapeID="_x0000_i1027" DrawAspect="Content" ObjectID="_1802585089" r:id="rId28"/>
              </w:object>
            </w:r>
          </w:p>
          <w:p w14:paraId="5E6BEC52" w14:textId="77777777" w:rsidR="00226446" w:rsidRPr="006A707F" w:rsidRDefault="00226446" w:rsidP="00226446">
            <w:pPr>
              <w:pStyle w:val="BodyText"/>
              <w:spacing w:before="120" w:after="120"/>
              <w:ind w:left="3"/>
              <w:jc w:val="both"/>
              <w:rPr>
                <w:rFonts w:ascii="Arial" w:hAnsi="Arial" w:cs="Arial"/>
              </w:rPr>
            </w:pPr>
            <w:proofErr w:type="gramStart"/>
            <w:r w:rsidRPr="006A707F">
              <w:rPr>
                <w:rFonts w:ascii="Arial" w:hAnsi="Arial" w:cs="Arial"/>
              </w:rPr>
              <w:lastRenderedPageBreak/>
              <w:t>where;</w:t>
            </w:r>
            <w:proofErr w:type="gramEnd"/>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528" w:name="OLE_LINK1"/>
            <w:r w:rsidRPr="006A707F">
              <w:rPr>
                <w:rFonts w:ascii="Arial" w:hAnsi="Arial" w:cs="Arial"/>
                <w:b/>
              </w:rPr>
              <w:t>Relevant Interruption</w:t>
            </w:r>
            <w:bookmarkEnd w:id="528"/>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lastRenderedPageBreak/>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lastRenderedPageBreak/>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529" w:name="_DV_C135"/>
            <w:r>
              <w:rPr>
                <w:rFonts w:ascii="Arial" w:hAnsi="Arial" w:cs="Arial"/>
                <w:b/>
                <w:bCs/>
              </w:rPr>
              <w:t xml:space="preserve"> "Isolation"</w:t>
            </w:r>
            <w:bookmarkEnd w:id="529"/>
          </w:p>
        </w:tc>
        <w:tc>
          <w:tcPr>
            <w:tcW w:w="6662" w:type="dxa"/>
          </w:tcPr>
          <w:p w14:paraId="1BA25D57" w14:textId="77777777" w:rsidR="00226446" w:rsidRDefault="00226446" w:rsidP="00226446">
            <w:pPr>
              <w:pStyle w:val="BodyText"/>
              <w:jc w:val="both"/>
              <w:rPr>
                <w:rFonts w:ascii="Arial" w:hAnsi="Arial" w:cs="Arial"/>
                <w:color w:val="000000"/>
                <w:w w:val="0"/>
              </w:rPr>
            </w:pPr>
            <w:bookmarkStart w:id="530" w:name="_DV_C136"/>
            <w:r>
              <w:rPr>
                <w:rFonts w:ascii="Arial" w:hAnsi="Arial" w:cs="Arial"/>
              </w:rPr>
              <w:t xml:space="preserve">as defined in the </w:t>
            </w:r>
            <w:r>
              <w:rPr>
                <w:rFonts w:ascii="Arial" w:hAnsi="Arial" w:cs="Arial"/>
                <w:b/>
              </w:rPr>
              <w:t>Grid Code</w:t>
            </w:r>
            <w:r>
              <w:rPr>
                <w:rFonts w:ascii="Arial" w:hAnsi="Arial" w:cs="Arial"/>
              </w:rPr>
              <w:t>;</w:t>
            </w:r>
            <w:bookmarkEnd w:id="530"/>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531" w:name="_BPDCI_72"/>
            <w:r w:rsidRPr="004D379C">
              <w:rPr>
                <w:rFonts w:ascii="Arial" w:hAnsi="Arial" w:cs="Arial"/>
                <w:lang w:val="en-US"/>
              </w:rPr>
              <w:t>;</w:t>
            </w:r>
            <w:bookmarkEnd w:id="531"/>
            <w:proofErr w:type="gramEnd"/>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532" w:name="_BPDCD_73"/>
            <w:r w:rsidRPr="004D379C">
              <w:rPr>
                <w:rFonts w:ascii="Arial Bold" w:hAnsi="Arial Bold" w:cs="Arial"/>
                <w:b/>
                <w:lang w:val="en-US"/>
              </w:rPr>
              <w:t xml:space="preserve">The Company </w:t>
            </w:r>
            <w:bookmarkEnd w:id="532"/>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533" w:name="_BPDCI_75"/>
            <w:r w:rsidRPr="004D379C">
              <w:rPr>
                <w:rFonts w:ascii="Arial" w:hAnsi="Arial" w:cs="Arial"/>
                <w:lang w:val="en-US"/>
              </w:rPr>
              <w:t>;</w:t>
            </w:r>
            <w:bookmarkEnd w:id="533"/>
            <w:proofErr w:type="gramEnd"/>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534"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534"/>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535" w:name="_BPDCI_78"/>
            <w:r w:rsidRPr="004D379C">
              <w:rPr>
                <w:rFonts w:ascii="Arial" w:hAnsi="Arial" w:cs="Arial"/>
                <w:lang w:val="en-US"/>
              </w:rPr>
              <w:t>;</w:t>
            </w:r>
            <w:bookmarkEnd w:id="535"/>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536" w:name="_BPDCD_79"/>
            <w:r w:rsidRPr="004D379C">
              <w:rPr>
                <w:rFonts w:ascii="Arial Bold" w:hAnsi="Arial Bold" w:cs="Arial"/>
                <w:b/>
                <w:lang w:val="en-US"/>
              </w:rPr>
              <w:t>The Company</w:t>
            </w:r>
            <w:bookmarkEnd w:id="536"/>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537" w:name="_BPDCI_81"/>
            <w:r w:rsidRPr="004D379C">
              <w:rPr>
                <w:rFonts w:ascii="Arial" w:hAnsi="Arial" w:cs="Arial"/>
                <w:color w:val="0000FF"/>
                <w:u w:val="single"/>
                <w:lang w:val="en-US"/>
              </w:rPr>
              <w:t>;</w:t>
            </w:r>
            <w:bookmarkEnd w:id="537"/>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538" w:name="_BPDCD_82"/>
            <w:r w:rsidRPr="00F372DF">
              <w:rPr>
                <w:rFonts w:ascii="Arial" w:hAnsi="Arial" w:cs="Arial"/>
                <w:b/>
              </w:rPr>
              <w:t xml:space="preserve">The Company’s </w:t>
            </w:r>
            <w:bookmarkEnd w:id="538"/>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539" w:name="_BPDCI_84"/>
            <w:r w:rsidRPr="00F372DF">
              <w:rPr>
                <w:rFonts w:ascii="Arial" w:hAnsi="Arial" w:cs="Arial"/>
              </w:rPr>
              <w:t>;</w:t>
            </w:r>
            <w:bookmarkEnd w:id="539"/>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540" w:name="_BPDCI_86"/>
            <w:r w:rsidRPr="00F372DF">
              <w:rPr>
                <w:rFonts w:ascii="Arial" w:hAnsi="Arial" w:cs="Arial"/>
              </w:rPr>
              <w:t>;</w:t>
            </w:r>
            <w:bookmarkEnd w:id="540"/>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541" w:name="_BPDCD_87"/>
            <w:r w:rsidRPr="004D379C">
              <w:rPr>
                <w:rFonts w:ascii="Arial" w:hAnsi="Arial" w:cs="Arial"/>
                <w:lang w:val="en-US"/>
              </w:rPr>
              <w:t xml:space="preserve">an </w:t>
            </w:r>
            <w:bookmarkEnd w:id="541"/>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542"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542"/>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543"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543"/>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544" w:name="_BPDCI_92"/>
            <w:r w:rsidRPr="00F372DF">
              <w:rPr>
                <w:rFonts w:ascii="Arial" w:hAnsi="Arial" w:cs="Arial"/>
              </w:rPr>
              <w:t>;</w:t>
            </w:r>
            <w:bookmarkEnd w:id="544"/>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545" w:name="_BPDCI_94"/>
            <w:r w:rsidRPr="00F372DF">
              <w:rPr>
                <w:rFonts w:ascii="Arial" w:hAnsi="Arial" w:cs="Arial"/>
                <w:lang w:val="en-US"/>
              </w:rPr>
              <w:t>;</w:t>
            </w:r>
            <w:bookmarkEnd w:id="545"/>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546" w:name="_BPDCD_95"/>
            <w:r w:rsidRPr="004D379C">
              <w:rPr>
                <w:rFonts w:ascii="Arial" w:hAnsi="Arial" w:cs="Arial"/>
                <w:b/>
                <w:lang w:val="en-US"/>
              </w:rPr>
              <w:t>The Company</w:t>
            </w:r>
            <w:r w:rsidRPr="004D379C">
              <w:rPr>
                <w:rFonts w:ascii="Arial" w:hAnsi="Arial" w:cs="Arial"/>
                <w:b/>
                <w:u w:val="double"/>
                <w:lang w:val="en-US"/>
              </w:rPr>
              <w:t xml:space="preserve"> </w:t>
            </w:r>
            <w:bookmarkEnd w:id="546"/>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547" w:name="_BPDCI_97"/>
            <w:r w:rsidRPr="00F372DF">
              <w:rPr>
                <w:rFonts w:ascii="Arial" w:hAnsi="Arial" w:cs="Arial"/>
                <w:lang w:val="en-US"/>
              </w:rPr>
              <w:t>;</w:t>
            </w:r>
            <w:bookmarkEnd w:id="547"/>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548" w:name="_BPDCI_99"/>
            <w:r w:rsidRPr="00F372DF">
              <w:rPr>
                <w:rFonts w:ascii="Arial" w:hAnsi="Arial" w:cs="Arial"/>
                <w:lang w:val="en-US"/>
              </w:rPr>
              <w:t>;</w:t>
            </w:r>
            <w:bookmarkEnd w:id="548"/>
            <w:proofErr w:type="gramEnd"/>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549" w:name="_BPDCI_101"/>
            <w:r w:rsidRPr="00F372DF">
              <w:rPr>
                <w:rFonts w:ascii="Arial" w:hAnsi="Arial" w:cs="Arial"/>
                <w:lang w:val="en-US"/>
              </w:rPr>
              <w:t>;</w:t>
            </w:r>
            <w:bookmarkEnd w:id="549"/>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550" w:name="_BPDCD_102"/>
            <w:proofErr w:type="gramStart"/>
            <w:r w:rsidRPr="00F372DF">
              <w:rPr>
                <w:rFonts w:ascii="Arial" w:hAnsi="Arial" w:cs="Arial"/>
              </w:rPr>
              <w:t>a</w:t>
            </w:r>
            <w:bookmarkEnd w:id="550"/>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551" w:author="Author"/>
        </w:trPr>
        <w:tc>
          <w:tcPr>
            <w:tcW w:w="2695" w:type="dxa"/>
          </w:tcPr>
          <w:p w14:paraId="3797DFF0" w14:textId="407F675C" w:rsidR="00982EC5" w:rsidRPr="00EA43FD" w:rsidRDefault="00982EC5" w:rsidP="00982EC5">
            <w:pPr>
              <w:pStyle w:val="BodyText"/>
              <w:rPr>
                <w:ins w:id="552" w:author="Author"/>
                <w:rFonts w:ascii="Arial" w:hAnsi="Arial" w:cs="Arial"/>
                <w:b/>
                <w:bCs/>
                <w:highlight w:val="yellow"/>
              </w:rPr>
            </w:pPr>
            <w:ins w:id="553"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554"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w:t>
              </w:r>
              <w:r w:rsidRPr="00EA43FD">
                <w:rPr>
                  <w:rFonts w:ascii="Arial" w:hAnsi="Arial" w:cs="Arial"/>
                  <w:b/>
                  <w:bCs/>
                  <w:szCs w:val="22"/>
                  <w:highlight w:val="yellow"/>
                </w:rPr>
                <w:lastRenderedPageBreak/>
                <w:t>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w:t>
              </w:r>
              <w:proofErr w:type="gramStart"/>
              <w:r w:rsidRPr="00EA43FD">
                <w:rPr>
                  <w:rFonts w:ascii="Arial" w:hAnsi="Arial" w:cs="Arial"/>
                  <w:szCs w:val="22"/>
                  <w:highlight w:val="yellow"/>
                </w:rPr>
                <w:t>Scotland;</w:t>
              </w:r>
            </w:ins>
            <w:proofErr w:type="gramEnd"/>
          </w:p>
          <w:p w14:paraId="5876BCF3" w14:textId="734D3C9A" w:rsidR="00982EC5" w:rsidRPr="00EA43FD" w:rsidRDefault="00982EC5" w:rsidP="007A0A3B">
            <w:pPr>
              <w:jc w:val="both"/>
              <w:rPr>
                <w:ins w:id="555"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w:t>
            </w:r>
            <w:proofErr w:type="gramStart"/>
            <w:r w:rsidRPr="5659255A">
              <w:rPr>
                <w:rFonts w:ascii="Arial" w:hAnsi="Arial" w:cs="Arial"/>
              </w:rPr>
              <w:t xml:space="preserve">under </w:t>
            </w:r>
            <w:r w:rsidRPr="5659255A">
              <w:rPr>
                <w:rFonts w:ascii="Arial" w:hAnsi="Arial" w:cs="Arial"/>
                <w:b/>
                <w:bCs/>
              </w:rPr>
              <w:t xml:space="preserve"> </w:t>
            </w:r>
            <w:r w:rsidRPr="00123BEA">
              <w:rPr>
                <w:rFonts w:ascii="Arial" w:hAnsi="Arial" w:cs="Arial"/>
              </w:rPr>
              <w:t>condition</w:t>
            </w:r>
            <w:proofErr w:type="gramEnd"/>
            <w:r w:rsidRPr="00123BEA">
              <w:rPr>
                <w:rFonts w:ascii="Arial" w:hAnsi="Arial" w:cs="Arial"/>
              </w:rPr>
              <w:t xml:space="preserve">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lastRenderedPageBreak/>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556" w:author="Author"/>
        </w:trPr>
        <w:tc>
          <w:tcPr>
            <w:tcW w:w="2695" w:type="dxa"/>
          </w:tcPr>
          <w:p w14:paraId="4D8D5A8D" w14:textId="232AB18A" w:rsidR="00054EB0" w:rsidRPr="00EA43FD" w:rsidRDefault="00054EB0" w:rsidP="00054EB0">
            <w:pPr>
              <w:pStyle w:val="BodyText"/>
              <w:rPr>
                <w:ins w:id="557" w:author="Author"/>
                <w:rFonts w:ascii="Arial" w:hAnsi="Arial" w:cs="Arial"/>
                <w:b/>
                <w:bCs/>
                <w:highlight w:val="yellow"/>
              </w:rPr>
            </w:pPr>
            <w:ins w:id="558"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559" w:author="Author"/>
                <w:del w:id="560" w:author="Author"/>
                <w:rFonts w:ascii="Arial" w:hAnsi="Arial" w:cs="Arial"/>
                <w:b/>
                <w:bCs/>
                <w:szCs w:val="22"/>
                <w:highlight w:val="yellow"/>
              </w:rPr>
            </w:pPr>
            <w:ins w:id="561"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562"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lastRenderedPageBreak/>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lastRenderedPageBreak/>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563" w:name="_BPDCD_103"/>
            <w:r>
              <w:rPr>
                <w:rFonts w:ascii="Arial" w:hAnsi="Arial" w:cs="Arial"/>
                <w:color w:val="0000FF"/>
                <w:u w:val="double"/>
              </w:rPr>
              <w:t>;</w:t>
            </w:r>
            <w:bookmarkEnd w:id="563"/>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 xml:space="preserve">ESO </w:t>
            </w:r>
            <w:proofErr w:type="gramStart"/>
            <w:r w:rsidRPr="5659255A">
              <w:rPr>
                <w:rFonts w:ascii="Arial" w:hAnsi="Arial" w:cs="Arial"/>
                <w:b/>
                <w:bCs/>
              </w:rPr>
              <w:t>Licence;</w:t>
            </w:r>
            <w:proofErr w:type="gramEnd"/>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564" w:author="Author"/>
        </w:trPr>
        <w:tc>
          <w:tcPr>
            <w:tcW w:w="2695" w:type="dxa"/>
          </w:tcPr>
          <w:p w14:paraId="1A3E22F8" w14:textId="277CD752" w:rsidR="00231069" w:rsidRPr="00EA43FD" w:rsidRDefault="00231069" w:rsidP="00231069">
            <w:pPr>
              <w:pStyle w:val="BodyText"/>
              <w:rPr>
                <w:ins w:id="565" w:author="Author"/>
                <w:rFonts w:ascii="Arial" w:hAnsi="Arial" w:cs="Arial"/>
                <w:b/>
                <w:bCs/>
                <w:highlight w:val="yellow"/>
              </w:rPr>
            </w:pPr>
            <w:ins w:id="566"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567" w:author="Author"/>
                <w:rFonts w:ascii="Arial" w:hAnsi="Arial" w:cs="Arial"/>
                <w:highlight w:val="yellow"/>
              </w:rPr>
            </w:pPr>
            <w:ins w:id="568"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w:t>
            </w:r>
            <w:proofErr w:type="gramStart"/>
            <w:r w:rsidRPr="5659255A">
              <w:rPr>
                <w:rFonts w:ascii="Arial" w:hAnsi="Arial" w:cs="Arial"/>
              </w:rPr>
              <w:t>Standards  as</w:t>
            </w:r>
            <w:proofErr w:type="gramEnd"/>
            <w:r w:rsidRPr="5659255A">
              <w:rPr>
                <w:rFonts w:ascii="Arial" w:hAnsi="Arial" w:cs="Arial"/>
              </w:rPr>
              <w:t xml:space="preserve">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lastRenderedPageBreak/>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569" w:name="_BPDCI_105"/>
            <w:r w:rsidRPr="00416BDE">
              <w:rPr>
                <w:rFonts w:ascii="Arial" w:hAnsi="Arial" w:cs="Arial"/>
              </w:rPr>
              <w:t xml:space="preserve">Section 3, </w:t>
            </w:r>
            <w:bookmarkEnd w:id="569"/>
            <w:r w:rsidRPr="00416BDE">
              <w:rPr>
                <w:rFonts w:ascii="Arial" w:hAnsi="Arial" w:cs="Arial"/>
              </w:rPr>
              <w:t>Appendix 2</w:t>
            </w:r>
            <w:bookmarkStart w:id="570" w:name="_BPDCD_106"/>
            <w:r w:rsidRPr="00416BDE">
              <w:rPr>
                <w:rFonts w:ascii="Arial" w:hAnsi="Arial" w:cs="Arial"/>
              </w:rPr>
              <w:t>;</w:t>
            </w:r>
            <w:bookmarkEnd w:id="570"/>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571" w:name="_BPDCD_107"/>
            <w:r w:rsidRPr="00416BDE">
              <w:rPr>
                <w:rFonts w:ascii="Arial" w:hAnsi="Arial" w:cs="Arial"/>
              </w:rPr>
              <w:t>;</w:t>
            </w:r>
            <w:bookmarkEnd w:id="571"/>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572" w:name="_BPDCD_108"/>
            <w:r w:rsidRPr="00416BDE">
              <w:rPr>
                <w:rFonts w:ascii="Arial" w:hAnsi="Arial" w:cs="Arial"/>
              </w:rPr>
              <w:t>;</w:t>
            </w:r>
            <w:bookmarkEnd w:id="572"/>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573" w:name="_BPDCD_109"/>
            <w:r w:rsidRPr="00416BDE">
              <w:rPr>
                <w:rFonts w:ascii="Arial" w:hAnsi="Arial" w:cs="Arial"/>
              </w:rPr>
              <w:t>;</w:t>
            </w:r>
            <w:bookmarkEnd w:id="573"/>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574" w:author="Author"/>
        </w:trPr>
        <w:tc>
          <w:tcPr>
            <w:tcW w:w="2695" w:type="dxa"/>
          </w:tcPr>
          <w:p w14:paraId="4BDCA5AD" w14:textId="436D87FB" w:rsidR="00231069" w:rsidRPr="00DB4213" w:rsidDel="00BF2072" w:rsidRDefault="00231069" w:rsidP="00231069">
            <w:pPr>
              <w:pStyle w:val="BodyText"/>
              <w:rPr>
                <w:del w:id="575" w:author="Author"/>
                <w:rFonts w:ascii="Arial" w:hAnsi="Arial" w:cs="Arial"/>
                <w:b/>
                <w:bCs/>
                <w:highlight w:val="yellow"/>
              </w:rPr>
            </w:pPr>
            <w:del w:id="576"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577" w:author="Author"/>
                <w:rFonts w:ascii="Arial" w:hAnsi="Arial" w:cs="Arial"/>
                <w:color w:val="000000"/>
                <w:highlight w:val="yellow"/>
                <w:lang w:eastAsia="en-GB"/>
              </w:rPr>
            </w:pPr>
            <w:del w:id="578"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579" w:author="Author"/>
                <w:rFonts w:ascii="Arial" w:eastAsia="Times New Roman" w:hAnsi="Arial" w:cs="Arial"/>
                <w:color w:val="000000"/>
                <w:highlight w:val="yellow"/>
                <w:lang w:eastAsia="en-GB"/>
              </w:rPr>
            </w:pPr>
            <w:del w:id="580"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581" w:author="Author"/>
                <w:rFonts w:ascii="Arial" w:eastAsia="Times New Roman" w:hAnsi="Arial" w:cs="Arial"/>
                <w:color w:val="000000"/>
                <w:highlight w:val="yellow"/>
                <w:lang w:eastAsia="en-GB"/>
              </w:rPr>
            </w:pPr>
            <w:del w:id="582"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583"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584" w:author="Author"/>
                <w:rFonts w:ascii="Arial" w:hAnsi="Arial" w:cs="Arial"/>
                <w:highlight w:val="yellow"/>
              </w:rPr>
            </w:pPr>
            <w:del w:id="585"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586" w:author="Author"/>
        </w:trPr>
        <w:tc>
          <w:tcPr>
            <w:tcW w:w="2695" w:type="dxa"/>
          </w:tcPr>
          <w:p w14:paraId="17F0C7EB" w14:textId="3CB8001A" w:rsidR="00231069" w:rsidRPr="00DB4213" w:rsidDel="00BF2072" w:rsidRDefault="00231069" w:rsidP="00231069">
            <w:pPr>
              <w:pStyle w:val="BodyText"/>
              <w:rPr>
                <w:del w:id="587" w:author="Author"/>
                <w:rFonts w:ascii="Arial" w:hAnsi="Arial" w:cs="Arial"/>
                <w:b/>
                <w:bCs/>
                <w:highlight w:val="yellow"/>
              </w:rPr>
            </w:pPr>
            <w:del w:id="588" w:author="Author">
              <w:r w:rsidRPr="00DB4213" w:rsidDel="00BF2072">
                <w:rPr>
                  <w:rFonts w:ascii="Arial" w:hAnsi="Arial" w:cs="Arial"/>
                  <w:b/>
                  <w:bCs/>
                  <w:highlight w:val="yellow"/>
                </w:rPr>
                <w:lastRenderedPageBreak/>
                <w:delText>"Non- Performing Party"</w:delText>
              </w:r>
            </w:del>
          </w:p>
        </w:tc>
        <w:tc>
          <w:tcPr>
            <w:tcW w:w="6662" w:type="dxa"/>
          </w:tcPr>
          <w:p w14:paraId="0B32485C" w14:textId="48B288A6" w:rsidR="00231069" w:rsidRPr="00DB4213" w:rsidDel="00BF2072" w:rsidRDefault="00231069" w:rsidP="00231069">
            <w:pPr>
              <w:pStyle w:val="BodyText"/>
              <w:jc w:val="both"/>
              <w:rPr>
                <w:del w:id="589" w:author="Author"/>
                <w:rFonts w:ascii="Arial" w:hAnsi="Arial" w:cs="Arial"/>
                <w:highlight w:val="yellow"/>
              </w:rPr>
            </w:pPr>
            <w:del w:id="590"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591" w:author="Author"/>
        </w:trPr>
        <w:tc>
          <w:tcPr>
            <w:tcW w:w="2695" w:type="dxa"/>
          </w:tcPr>
          <w:p w14:paraId="59DF3D4F" w14:textId="77777777" w:rsidR="0A4FB333" w:rsidRPr="005C7BC1" w:rsidRDefault="0A4FB333" w:rsidP="2E5E0775">
            <w:pPr>
              <w:pStyle w:val="BodyText"/>
              <w:rPr>
                <w:ins w:id="592" w:author="Author"/>
                <w:del w:id="593" w:author="Author"/>
                <w:rFonts w:ascii="Arial" w:hAnsi="Arial" w:cs="Arial"/>
                <w:b/>
                <w:bCs/>
                <w:highlight w:val="yellow"/>
              </w:rPr>
            </w:pPr>
            <w:ins w:id="594"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595" w:author="Author"/>
                <w:rFonts w:ascii="Arial" w:hAnsi="Arial" w:cs="Arial"/>
                <w:color w:val="000000" w:themeColor="text1"/>
                <w:highlight w:val="yellow"/>
                <w:lang w:eastAsia="en-GB"/>
              </w:rPr>
            </w:pPr>
            <w:ins w:id="596" w:author="Author">
              <w:del w:id="597"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w:t>
              </w:r>
              <w:proofErr w:type="gramStart"/>
              <w:r w:rsidRPr="005C7BC1">
                <w:rPr>
                  <w:rFonts w:ascii="Arial" w:hAnsi="Arial" w:cs="Arial"/>
                  <w:color w:val="000000" w:themeColor="text1"/>
                  <w:highlight w:val="yellow"/>
                  <w:lang w:eastAsia="en-GB"/>
                </w:rPr>
                <w:t>a;</w:t>
              </w:r>
              <w:proofErr w:type="gramEnd"/>
            </w:ins>
          </w:p>
          <w:p w14:paraId="4809192E" w14:textId="77777777" w:rsidR="0A4FB333" w:rsidRPr="005C7BC1" w:rsidRDefault="0A4FB333" w:rsidP="2E5E0775">
            <w:pPr>
              <w:pStyle w:val="ListParagraph"/>
              <w:numPr>
                <w:ilvl w:val="0"/>
                <w:numId w:val="47"/>
              </w:numPr>
              <w:spacing w:after="0" w:line="235" w:lineRule="atLeast"/>
              <w:rPr>
                <w:ins w:id="598" w:author="Author"/>
                <w:rFonts w:ascii="Arial" w:eastAsia="Times New Roman" w:hAnsi="Arial" w:cs="Arial"/>
                <w:color w:val="000000" w:themeColor="text1"/>
                <w:highlight w:val="yellow"/>
                <w:lang w:eastAsia="en-GB"/>
              </w:rPr>
            </w:pPr>
            <w:ins w:id="599"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600" w:author="Author"/>
                <w:rFonts w:ascii="Arial" w:eastAsia="Times New Roman" w:hAnsi="Arial" w:cs="Arial"/>
                <w:color w:val="000000" w:themeColor="text1"/>
                <w:highlight w:val="yellow"/>
                <w:lang w:eastAsia="en-GB"/>
              </w:rPr>
            </w:pPr>
            <w:ins w:id="601"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602"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603"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604" w:author="Author"/>
        </w:trPr>
        <w:tc>
          <w:tcPr>
            <w:tcW w:w="2695" w:type="dxa"/>
          </w:tcPr>
          <w:p w14:paraId="7A865D09" w14:textId="29E6BE1B" w:rsidR="00BF2072" w:rsidRPr="005C7BC1" w:rsidRDefault="00BF2072" w:rsidP="2E5E0775">
            <w:pPr>
              <w:pStyle w:val="BodyText"/>
              <w:rPr>
                <w:ins w:id="605" w:author="Author"/>
                <w:rFonts w:ascii="Arial" w:hAnsi="Arial" w:cs="Arial"/>
                <w:b/>
                <w:bCs/>
                <w:color w:val="000000" w:themeColor="text1"/>
                <w:highlight w:val="yellow"/>
                <w:lang w:eastAsia="en-GB"/>
              </w:rPr>
            </w:pPr>
            <w:ins w:id="606"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607" w:author="Author"/>
                <w:rFonts w:ascii="Arial" w:hAnsi="Arial" w:cs="Arial"/>
                <w:color w:val="000000" w:themeColor="text1"/>
                <w:highlight w:val="yellow"/>
                <w:lang w:eastAsia="en-GB"/>
              </w:rPr>
            </w:pPr>
            <w:ins w:id="608"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609" w:author="Author"/>
        </w:trPr>
        <w:tc>
          <w:tcPr>
            <w:tcW w:w="2695" w:type="dxa"/>
          </w:tcPr>
          <w:p w14:paraId="3DDDC9CE" w14:textId="6F74A2A8" w:rsidR="00DA6B82" w:rsidRPr="005C7BC1" w:rsidRDefault="00DA6B82" w:rsidP="00DA6B82">
            <w:pPr>
              <w:pStyle w:val="BodyText"/>
              <w:rPr>
                <w:ins w:id="610" w:author="Author"/>
                <w:rFonts w:ascii="Arial" w:hAnsi="Arial" w:cs="Arial"/>
                <w:b/>
                <w:bCs/>
                <w:highlight w:val="yellow"/>
              </w:rPr>
            </w:pPr>
            <w:ins w:id="611"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612" w:author="Author"/>
                <w:rFonts w:ascii="Arial" w:hAnsi="Arial" w:cs="Arial"/>
                <w:highlight w:val="yellow"/>
              </w:rPr>
            </w:pPr>
            <w:ins w:id="613"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w:t>
              </w:r>
              <w:proofErr w:type="gramStart"/>
              <w:r w:rsidRPr="005C7BC1">
                <w:rPr>
                  <w:rFonts w:ascii="Arial" w:hAnsi="Arial" w:cs="Arial"/>
                  <w:szCs w:val="22"/>
                  <w:highlight w:val="yellow"/>
                </w:rPr>
                <w:t>jurisdiction</w:t>
              </w:r>
              <w:proofErr w:type="gramEnd"/>
              <w:r w:rsidRPr="005C7BC1">
                <w:rPr>
                  <w:rFonts w:ascii="Arial" w:hAnsi="Arial" w:cs="Arial"/>
                  <w:szCs w:val="22"/>
                  <w:highlight w:val="yellow"/>
                </w:rPr>
                <w:t xml:space="preserve">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lastRenderedPageBreak/>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614" w:name="_BPDCI_110"/>
            <w:r w:rsidRPr="00416BDE">
              <w:rPr>
                <w:rFonts w:ascii="Arial" w:hAnsi="Arial" w:cs="Arial"/>
                <w:b/>
                <w:bCs/>
              </w:rPr>
              <w:t>"Notification Date"</w:t>
            </w:r>
            <w:bookmarkEnd w:id="614"/>
          </w:p>
        </w:tc>
        <w:tc>
          <w:tcPr>
            <w:tcW w:w="6662" w:type="dxa"/>
          </w:tcPr>
          <w:p w14:paraId="70F5166A" w14:textId="77777777" w:rsidR="00DA6B82" w:rsidRPr="00416BDE" w:rsidRDefault="00DA6B82" w:rsidP="00DA6B82">
            <w:pPr>
              <w:pStyle w:val="BodyText"/>
              <w:jc w:val="both"/>
              <w:rPr>
                <w:rFonts w:ascii="Arial" w:hAnsi="Arial" w:cs="Arial"/>
              </w:rPr>
            </w:pPr>
            <w:bookmarkStart w:id="615"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615"/>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616" w:name="_BPDCD_113"/>
          </w:p>
        </w:tc>
        <w:bookmarkEnd w:id="616"/>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617" w:name="_BPDCI_115"/>
            <w:r w:rsidRPr="0019675B">
              <w:rPr>
                <w:rFonts w:ascii="Arial" w:hAnsi="Arial" w:cs="Arial"/>
                <w:b/>
                <w:bCs/>
              </w:rPr>
              <w:t>"Notification of Circuit Restriction"</w:t>
            </w:r>
            <w:bookmarkEnd w:id="617"/>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618"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18"/>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619" w:name="_BPDCI_117"/>
            <w:r w:rsidRPr="0019675B">
              <w:rPr>
                <w:rFonts w:ascii="Arial" w:hAnsi="Arial" w:cs="Arial"/>
                <w:b/>
                <w:bCs/>
              </w:rPr>
              <w:t>"Notification of Restrictions on Availability"</w:t>
            </w:r>
            <w:bookmarkEnd w:id="619"/>
          </w:p>
        </w:tc>
        <w:tc>
          <w:tcPr>
            <w:tcW w:w="6662" w:type="dxa"/>
          </w:tcPr>
          <w:p w14:paraId="756BAC7A" w14:textId="77777777" w:rsidR="00DA6B82" w:rsidRPr="0019675B" w:rsidRDefault="00DA6B82" w:rsidP="00DA6B82">
            <w:pPr>
              <w:pStyle w:val="BodyText"/>
              <w:jc w:val="both"/>
              <w:rPr>
                <w:rFonts w:ascii="Arial" w:hAnsi="Arial" w:cs="Arial"/>
              </w:rPr>
            </w:pPr>
            <w:bookmarkStart w:id="620"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20"/>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lastRenderedPageBreak/>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621" w:author="Author"/>
        </w:trPr>
        <w:tc>
          <w:tcPr>
            <w:tcW w:w="2695" w:type="dxa"/>
          </w:tcPr>
          <w:p w14:paraId="367DE904" w14:textId="5900A223" w:rsidR="00EC276E" w:rsidRPr="005C7BC1" w:rsidRDefault="00EC276E" w:rsidP="00EC276E">
            <w:pPr>
              <w:pStyle w:val="BodyText"/>
              <w:spacing w:before="120"/>
              <w:rPr>
                <w:ins w:id="622" w:author="Author"/>
                <w:rFonts w:ascii="Arial" w:hAnsi="Arial" w:cs="Arial"/>
                <w:b/>
                <w:bCs/>
                <w:highlight w:val="yellow"/>
              </w:rPr>
            </w:pPr>
            <w:ins w:id="623"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624" w:author="Author"/>
                <w:rFonts w:ascii="Arial" w:hAnsi="Arial" w:cs="Arial"/>
                <w:szCs w:val="22"/>
                <w:highlight w:val="yellow"/>
              </w:rPr>
            </w:pPr>
            <w:ins w:id="625" w:author="Author">
              <w:r>
                <w:rPr>
                  <w:rFonts w:ascii="Arial" w:hAnsi="Arial" w:cs="Arial"/>
                  <w:szCs w:val="22"/>
                  <w:highlight w:val="yellow"/>
                </w:rPr>
                <w:t>a</w:t>
              </w:r>
              <w:del w:id="626"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categories;</w:t>
              </w:r>
            </w:ins>
          </w:p>
          <w:p w14:paraId="176118F9" w14:textId="44E42DBD" w:rsidR="006311D8" w:rsidRPr="005C7BC1" w:rsidRDefault="006311D8" w:rsidP="006311D8">
            <w:pPr>
              <w:jc w:val="both"/>
              <w:rPr>
                <w:ins w:id="627"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lastRenderedPageBreak/>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628"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628"/>
            <w:proofErr w:type="gramEnd"/>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lastRenderedPageBreak/>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629" w:name="_BPDCI_125"/>
            <w:r w:rsidRPr="002C7E03">
              <w:rPr>
                <w:rFonts w:ascii="Arial" w:hAnsi="Arial" w:cs="Arial"/>
                <w:szCs w:val="22"/>
              </w:rPr>
              <w:t>;</w:t>
            </w:r>
            <w:bookmarkEnd w:id="629"/>
            <w:proofErr w:type="gramEnd"/>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630" w:name="_BPDCD_126"/>
            <w:r w:rsidRPr="002C7E03">
              <w:rPr>
                <w:rFonts w:ascii="Arial" w:hAnsi="Arial" w:cs="Arial"/>
                <w:szCs w:val="22"/>
              </w:rPr>
              <w:t>;</w:t>
            </w:r>
            <w:bookmarkEnd w:id="630"/>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w:t>
            </w:r>
            <w:r w:rsidRPr="0056290A">
              <w:rPr>
                <w:rFonts w:ascii="Arial" w:hAnsi="Arial" w:cs="Arial"/>
                <w:szCs w:val="22"/>
              </w:rPr>
              <w:lastRenderedPageBreak/>
              <w:t xml:space="preserve">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lastRenderedPageBreak/>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631" w:author="Author"/>
        </w:trPr>
        <w:tc>
          <w:tcPr>
            <w:tcW w:w="2695" w:type="dxa"/>
          </w:tcPr>
          <w:p w14:paraId="44874062" w14:textId="793D1E32" w:rsidR="001E5097" w:rsidRPr="0071220B" w:rsidRDefault="001E5097" w:rsidP="001E5097">
            <w:pPr>
              <w:pStyle w:val="BodyText"/>
              <w:rPr>
                <w:ins w:id="632" w:author="Author"/>
                <w:rFonts w:ascii="Arial" w:hAnsi="Arial" w:cs="Arial"/>
                <w:b/>
                <w:bCs/>
                <w:highlight w:val="yellow"/>
              </w:rPr>
            </w:pPr>
            <w:ins w:id="633"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634" w:author="Author"/>
                <w:del w:id="635" w:author="Author"/>
                <w:rFonts w:ascii="Arial" w:hAnsi="Arial" w:cs="Arial"/>
                <w:highlight w:val="yellow"/>
              </w:rPr>
            </w:pPr>
            <w:ins w:id="636"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637" w:author="Author"/>
                <w:rFonts w:ascii="Arial" w:hAnsi="Arial" w:cs="Arial"/>
                <w:highlight w:val="yellow"/>
              </w:rPr>
            </w:pPr>
          </w:p>
        </w:tc>
      </w:tr>
      <w:tr w:rsidR="005C7BC1" w14:paraId="77F6D15E" w14:textId="77777777" w:rsidTr="003A67C0">
        <w:trPr>
          <w:trHeight w:val="300"/>
          <w:ins w:id="638" w:author="Author"/>
        </w:trPr>
        <w:tc>
          <w:tcPr>
            <w:tcW w:w="2695" w:type="dxa"/>
          </w:tcPr>
          <w:p w14:paraId="4850F909" w14:textId="420AE628" w:rsidR="00D60210" w:rsidRPr="0071220B" w:rsidRDefault="00BE4CBD" w:rsidP="001E5097">
            <w:pPr>
              <w:pStyle w:val="BodyText"/>
              <w:rPr>
                <w:ins w:id="639" w:author="Author"/>
                <w:rFonts w:ascii="Arial" w:hAnsi="Arial" w:cs="Arial"/>
                <w:b/>
                <w:bCs/>
                <w:szCs w:val="22"/>
                <w:highlight w:val="yellow"/>
              </w:rPr>
            </w:pPr>
            <w:ins w:id="640"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641"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 xml:space="preserve">Queue Management </w:t>
              </w:r>
              <w:proofErr w:type="gramStart"/>
              <w:r w:rsidRPr="0071220B">
                <w:rPr>
                  <w:rFonts w:ascii="Arial" w:hAnsi="Arial" w:cs="Arial"/>
                  <w:b/>
                  <w:bCs/>
                  <w:highlight w:val="yellow"/>
                </w:rPr>
                <w:t>Process</w:t>
              </w:r>
              <w:r w:rsidRPr="0071220B">
                <w:rPr>
                  <w:rFonts w:ascii="Arial" w:hAnsi="Arial" w:cs="Arial"/>
                  <w:highlight w:val="yellow"/>
                </w:rPr>
                <w:t>;</w:t>
              </w:r>
              <w:proofErr w:type="gramEnd"/>
              <w:r w:rsidRPr="0071220B">
                <w:rPr>
                  <w:rFonts w:ascii="Arial" w:hAnsi="Arial" w:cs="Arial"/>
                  <w:highlight w:val="yellow"/>
                </w:rPr>
                <w:t> </w:t>
              </w:r>
            </w:ins>
          </w:p>
          <w:p w14:paraId="656E99DF" w14:textId="77777777" w:rsidR="00D60210" w:rsidRPr="0071220B" w:rsidRDefault="00D60210" w:rsidP="0E183BAE">
            <w:pPr>
              <w:jc w:val="both"/>
              <w:rPr>
                <w:ins w:id="642"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lastRenderedPageBreak/>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w:t>
            </w:r>
            <w:proofErr w:type="gramStart"/>
            <w:r w:rsidRPr="5659255A">
              <w:rPr>
                <w:rFonts w:ascii="Arial" w:hAnsi="Arial" w:cs="Arial"/>
                <w:b/>
                <w:bCs/>
              </w:rPr>
              <w:t>Act</w:t>
            </w:r>
            <w:r w:rsidRPr="5659255A">
              <w:rPr>
                <w:rFonts w:ascii="Arial" w:hAnsi="Arial" w:cs="Arial"/>
              </w:rPr>
              <w:t>;</w:t>
            </w:r>
            <w:proofErr w:type="gramEnd"/>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lastRenderedPageBreak/>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64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643"/>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644" w:name="_BPDCD_127"/>
            <w:r w:rsidRPr="00BA5C7B">
              <w:rPr>
                <w:rFonts w:ascii="Arial" w:hAnsi="Arial" w:cs="Arial"/>
                <w:szCs w:val="22"/>
              </w:rPr>
              <w:t xml:space="preserve">shall </w:t>
            </w:r>
            <w:bookmarkEnd w:id="64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645" w:name="_BPDCD_128"/>
            <w:r w:rsidRPr="00BA5C7B">
              <w:rPr>
                <w:rFonts w:ascii="Arial" w:hAnsi="Arial" w:cs="Arial"/>
                <w:b/>
                <w:bCs/>
                <w:szCs w:val="22"/>
              </w:rPr>
              <w:t>The Company</w:t>
            </w:r>
            <w:r w:rsidRPr="00BA5C7B">
              <w:rPr>
                <w:rFonts w:ascii="Arial" w:hAnsi="Arial" w:cs="Arial"/>
                <w:szCs w:val="22"/>
              </w:rPr>
              <w:t xml:space="preserve"> </w:t>
            </w:r>
            <w:bookmarkEnd w:id="64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w:t>
            </w:r>
            <w:proofErr w:type="gramStart"/>
            <w:r w:rsidRPr="5659255A">
              <w:rPr>
                <w:rFonts w:ascii="Arial" w:hAnsi="Arial" w:cs="Arial"/>
              </w:rPr>
              <w:t>made a decision</w:t>
            </w:r>
            <w:proofErr w:type="gramEnd"/>
            <w:r w:rsidRPr="5659255A">
              <w:rPr>
                <w:rFonts w:ascii="Arial" w:hAnsi="Arial" w:cs="Arial"/>
              </w:rPr>
              <w:t xml:space="preserve">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646" w:name="_BPDCD_131"/>
            <w:r w:rsidRPr="0019675B">
              <w:rPr>
                <w:rFonts w:ascii="Arial" w:hAnsi="Arial" w:cs="Arial"/>
              </w:rPr>
              <w:t>;</w:t>
            </w:r>
            <w:bookmarkEnd w:id="646"/>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lastRenderedPageBreak/>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647" w:name="_BPDCI_132"/>
            <w:r w:rsidRPr="0019675B">
              <w:rPr>
                <w:rFonts w:ascii="Arial" w:hAnsi="Arial" w:cs="Arial"/>
                <w:b/>
                <w:bCs/>
              </w:rPr>
              <w:t>"Primary Response"</w:t>
            </w:r>
            <w:bookmarkEnd w:id="647"/>
          </w:p>
        </w:tc>
        <w:tc>
          <w:tcPr>
            <w:tcW w:w="6662" w:type="dxa"/>
          </w:tcPr>
          <w:p w14:paraId="7B60F230" w14:textId="77777777" w:rsidR="001E5097" w:rsidRPr="0019675B" w:rsidRDefault="001E5097" w:rsidP="001E5097">
            <w:pPr>
              <w:pStyle w:val="BodyText"/>
              <w:jc w:val="both"/>
              <w:rPr>
                <w:rFonts w:ascii="Arial" w:hAnsi="Arial" w:cs="Arial"/>
              </w:rPr>
            </w:pPr>
            <w:bookmarkStart w:id="64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648"/>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649"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650"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651" w:author="Author"/>
                <w:rFonts w:ascii="Arial" w:hAnsi="Arial" w:cs="Arial"/>
                <w:szCs w:val="22"/>
              </w:rPr>
            </w:pPr>
            <w:r w:rsidRPr="004C1708">
              <w:rPr>
                <w:rFonts w:ascii="Arial" w:hAnsi="Arial" w:cs="Arial"/>
                <w:szCs w:val="22"/>
              </w:rPr>
              <w:t xml:space="preserve">as defined in Paragraph </w:t>
            </w:r>
            <w:proofErr w:type="gramStart"/>
            <w:r w:rsidRPr="004C1708">
              <w:rPr>
                <w:rFonts w:ascii="Arial" w:hAnsi="Arial" w:cs="Arial"/>
                <w:szCs w:val="22"/>
              </w:rPr>
              <w:t>8.14;</w:t>
            </w:r>
            <w:proofErr w:type="gramEnd"/>
          </w:p>
          <w:p w14:paraId="7D6B7E2F" w14:textId="1B3400CF" w:rsidR="00591FF0" w:rsidRPr="004C1708" w:rsidRDefault="004C1708" w:rsidP="002B7CBD">
            <w:pPr>
              <w:spacing w:after="240"/>
              <w:jc w:val="both"/>
              <w:rPr>
                <w:rFonts w:ascii="Arial" w:hAnsi="Arial" w:cs="Arial"/>
                <w:szCs w:val="22"/>
              </w:rPr>
            </w:pPr>
            <w:ins w:id="652"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653" w:author="Author"/>
        </w:trPr>
        <w:tc>
          <w:tcPr>
            <w:tcW w:w="2695" w:type="dxa"/>
          </w:tcPr>
          <w:p w14:paraId="12D32ABF" w14:textId="64444D72" w:rsidR="004578C0" w:rsidRPr="005C7BC1" w:rsidRDefault="004578C0" w:rsidP="004578C0">
            <w:pPr>
              <w:spacing w:after="240"/>
              <w:rPr>
                <w:ins w:id="654" w:author="Author"/>
                <w:rFonts w:ascii="Arial" w:hAnsi="Arial" w:cs="Arial"/>
                <w:b/>
                <w:bCs/>
                <w:highlight w:val="yellow"/>
              </w:rPr>
            </w:pPr>
            <w:ins w:id="655"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656" w:author="Author"/>
                <w:rFonts w:ascii="Arial" w:hAnsi="Arial" w:cs="Arial"/>
                <w:szCs w:val="22"/>
                <w:highlight w:val="yellow"/>
              </w:rPr>
            </w:pPr>
            <w:ins w:id="657"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w:t>
              </w:r>
              <w:proofErr w:type="gramStart"/>
              <w:r w:rsidRPr="005C7BC1">
                <w:rPr>
                  <w:rFonts w:ascii="Arial" w:hAnsi="Arial" w:cs="Arial"/>
                  <w:szCs w:val="22"/>
                  <w:highlight w:val="yellow"/>
                </w:rPr>
                <w:t>time;</w:t>
              </w:r>
              <w:proofErr w:type="gramEnd"/>
            </w:ins>
          </w:p>
          <w:p w14:paraId="4A1BAC77" w14:textId="09BE8EE8" w:rsidR="003038BE" w:rsidRPr="005C7BC1" w:rsidRDefault="003038BE" w:rsidP="003038BE">
            <w:pPr>
              <w:jc w:val="both"/>
              <w:rPr>
                <w:ins w:id="658"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lastRenderedPageBreak/>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w:t>
            </w:r>
            <w:r w:rsidRPr="006F5133">
              <w:rPr>
                <w:rFonts w:ascii="Arial" w:hAnsi="Arial" w:cs="Arial"/>
              </w:rPr>
              <w:lastRenderedPageBreak/>
              <w:t xml:space="preserve">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659" w:name="_DV_C3"/>
            <w:r>
              <w:rPr>
                <w:rFonts w:ascii="Arial" w:hAnsi="Arial" w:cs="Arial"/>
              </w:rPr>
              <w:t>:</w:t>
            </w:r>
            <w:bookmarkEnd w:id="659"/>
            <w:proofErr w:type="gramEnd"/>
          </w:p>
          <w:p w14:paraId="4B6627C8" w14:textId="77777777" w:rsidR="004578C0" w:rsidRDefault="004578C0" w:rsidP="004578C0">
            <w:pPr>
              <w:pStyle w:val="BodyText"/>
              <w:ind w:left="741" w:hanging="709"/>
              <w:jc w:val="both"/>
              <w:rPr>
                <w:rFonts w:ascii="Arial" w:hAnsi="Arial" w:cs="Arial"/>
              </w:rPr>
            </w:pPr>
            <w:bookmarkStart w:id="660" w:name="_DV_C4"/>
            <w:r>
              <w:rPr>
                <w:rStyle w:val="DeltaViewInsertion"/>
                <w:rFonts w:ascii="Arial" w:hAnsi="Arial" w:cs="Arial"/>
                <w:color w:val="auto"/>
                <w:u w:val="none"/>
              </w:rPr>
              <w:t>(a)</w:t>
            </w:r>
            <w:r>
              <w:rPr>
                <w:rFonts w:ascii="Arial" w:hAnsi="Arial" w:cs="Arial"/>
              </w:rPr>
              <w:tab/>
            </w:r>
            <w:bookmarkStart w:id="661" w:name="_DV_M3"/>
            <w:bookmarkEnd w:id="660"/>
            <w:bookmarkEnd w:id="661"/>
            <w:r>
              <w:rPr>
                <w:rFonts w:ascii="Arial" w:hAnsi="Arial" w:cs="Arial"/>
              </w:rPr>
              <w:t>a shareholder of the User or any holding company of such shareholder</w:t>
            </w:r>
            <w:bookmarkStart w:id="662" w:name="_DV_C6"/>
            <w:r>
              <w:rPr>
                <w:rFonts w:ascii="Arial" w:hAnsi="Arial" w:cs="Arial"/>
                <w:strike/>
              </w:rPr>
              <w:t xml:space="preserve"> </w:t>
            </w:r>
            <w:r>
              <w:rPr>
                <w:rFonts w:ascii="Arial" w:hAnsi="Arial" w:cs="Arial"/>
              </w:rPr>
              <w:t>or</w:t>
            </w:r>
            <w:bookmarkEnd w:id="662"/>
          </w:p>
          <w:p w14:paraId="29110417" w14:textId="77777777" w:rsidR="004578C0" w:rsidRDefault="004578C0" w:rsidP="004578C0">
            <w:pPr>
              <w:pStyle w:val="BodyText"/>
              <w:ind w:left="741" w:hanging="709"/>
              <w:jc w:val="both"/>
              <w:rPr>
                <w:rFonts w:ascii="Arial" w:hAnsi="Arial" w:cs="Arial"/>
              </w:rPr>
            </w:pPr>
            <w:bookmarkStart w:id="663" w:name="_DV_C7"/>
            <w:r>
              <w:rPr>
                <w:rFonts w:ascii="Arial" w:hAnsi="Arial" w:cs="Arial"/>
              </w:rPr>
              <w:t>(b)</w:t>
            </w:r>
            <w:r>
              <w:rPr>
                <w:rFonts w:ascii="Arial" w:hAnsi="Arial" w:cs="Arial"/>
              </w:rPr>
              <w:tab/>
              <w:t xml:space="preserve">any subsidiary of any such </w:t>
            </w:r>
            <w:bookmarkEnd w:id="663"/>
            <w:r>
              <w:rPr>
                <w:rFonts w:ascii="Arial" w:hAnsi="Arial" w:cs="Arial"/>
              </w:rPr>
              <w:t>holding company</w:t>
            </w:r>
            <w:bookmarkStart w:id="664" w:name="_DV_C8"/>
            <w:r>
              <w:rPr>
                <w:rFonts w:ascii="Arial" w:hAnsi="Arial" w:cs="Arial"/>
              </w:rPr>
              <w:t>, but only where the subsidiary</w:t>
            </w:r>
            <w:bookmarkEnd w:id="664"/>
          </w:p>
          <w:p w14:paraId="0CD6B76E" w14:textId="77777777" w:rsidR="004578C0" w:rsidRDefault="004578C0" w:rsidP="004578C0">
            <w:pPr>
              <w:pStyle w:val="BodyText"/>
              <w:ind w:left="741" w:hanging="709"/>
              <w:jc w:val="both"/>
              <w:rPr>
                <w:rFonts w:ascii="Arial" w:hAnsi="Arial" w:cs="Arial"/>
              </w:rPr>
            </w:pPr>
            <w:bookmarkStart w:id="665" w:name="_DV_C9"/>
            <w:r>
              <w:rPr>
                <w:rFonts w:ascii="Arial" w:hAnsi="Arial" w:cs="Arial"/>
              </w:rPr>
              <w:t>(i)</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665"/>
            <w:proofErr w:type="gramEnd"/>
          </w:p>
          <w:p w14:paraId="2447BEF8" w14:textId="77777777" w:rsidR="004578C0" w:rsidRDefault="004578C0" w:rsidP="004578C0">
            <w:pPr>
              <w:pStyle w:val="BodyText"/>
              <w:ind w:left="741" w:hanging="709"/>
              <w:jc w:val="both"/>
              <w:rPr>
                <w:rFonts w:ascii="Arial" w:hAnsi="Arial" w:cs="Arial"/>
              </w:rPr>
            </w:pPr>
            <w:bookmarkStart w:id="666"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666"/>
            <w:proofErr w:type="gramEnd"/>
          </w:p>
          <w:p w14:paraId="6F75F8EC" w14:textId="77777777" w:rsidR="004578C0" w:rsidRDefault="004578C0" w:rsidP="004578C0">
            <w:pPr>
              <w:pStyle w:val="BodyText"/>
              <w:ind w:left="741" w:hanging="709"/>
              <w:jc w:val="both"/>
              <w:rPr>
                <w:rFonts w:ascii="Arial" w:hAnsi="Arial" w:cs="Arial"/>
              </w:rPr>
            </w:pPr>
            <w:bookmarkStart w:id="66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667"/>
          </w:p>
          <w:p w14:paraId="1BDB64DB" w14:textId="77777777" w:rsidR="004578C0" w:rsidRDefault="004578C0" w:rsidP="004578C0">
            <w:pPr>
              <w:pStyle w:val="BodyText"/>
              <w:jc w:val="both"/>
              <w:rPr>
                <w:rFonts w:ascii="Arial" w:hAnsi="Arial" w:cs="Arial"/>
              </w:rPr>
            </w:pPr>
            <w:bookmarkStart w:id="668" w:name="_DV_C13"/>
            <w:r>
              <w:rPr>
                <w:rFonts w:ascii="Arial" w:hAnsi="Arial" w:cs="Arial"/>
              </w:rPr>
              <w:t>(the expressions "holding company" and "subsidiary</w:t>
            </w:r>
            <w:bookmarkStart w:id="669" w:name="_DV_M5"/>
            <w:bookmarkEnd w:id="668"/>
            <w:bookmarkEnd w:id="669"/>
            <w:r>
              <w:rPr>
                <w:rFonts w:ascii="Arial" w:hAnsi="Arial" w:cs="Arial"/>
              </w:rPr>
              <w:t xml:space="preserve">" having the </w:t>
            </w:r>
            <w:bookmarkStart w:id="670" w:name="_DV_C15"/>
            <w:r>
              <w:rPr>
                <w:rFonts w:ascii="Arial" w:hAnsi="Arial" w:cs="Arial"/>
              </w:rPr>
              <w:t>respective meanings</w:t>
            </w:r>
            <w:bookmarkStart w:id="671" w:name="_DV_M6"/>
            <w:bookmarkEnd w:id="670"/>
            <w:bookmarkEnd w:id="67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w:t>
            </w:r>
            <w:r>
              <w:rPr>
                <w:rFonts w:ascii="Arial" w:hAnsi="Arial" w:cs="Arial"/>
              </w:rPr>
              <w:lastRenderedPageBreak/>
              <w:t>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672" w:name="_DV_M4"/>
            <w:bookmarkEnd w:id="672"/>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673" w:author="Author"/>
        </w:trPr>
        <w:tc>
          <w:tcPr>
            <w:tcW w:w="2695" w:type="dxa"/>
          </w:tcPr>
          <w:p w14:paraId="228AD7FF" w14:textId="73BD4785" w:rsidR="00A64070" w:rsidRPr="005C7BC1" w:rsidRDefault="00A64070" w:rsidP="00A64070">
            <w:pPr>
              <w:rPr>
                <w:ins w:id="674" w:author="Author"/>
                <w:rFonts w:ascii="Arial" w:hAnsi="Arial" w:cs="Arial"/>
                <w:b/>
                <w:bCs/>
                <w:szCs w:val="22"/>
                <w:highlight w:val="yellow"/>
              </w:rPr>
            </w:pPr>
            <w:ins w:id="675"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676" w:author="Author"/>
                <w:rFonts w:ascii="Arial" w:hAnsi="Arial" w:cs="Arial"/>
                <w:szCs w:val="22"/>
                <w:highlight w:val="yellow"/>
              </w:rPr>
            </w:pPr>
            <w:ins w:id="677"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proofErr w:type="gramStart"/>
              <w:r w:rsidRPr="005C7BC1">
                <w:rPr>
                  <w:rFonts w:ascii="Arial" w:hAnsi="Arial" w:cs="Arial"/>
                  <w:b/>
                  <w:bCs/>
                  <w:szCs w:val="22"/>
                  <w:highlight w:val="yellow"/>
                </w:rPr>
                <w:t>Website</w:t>
              </w:r>
              <w:r w:rsidRPr="005C7BC1">
                <w:rPr>
                  <w:rFonts w:ascii="Arial" w:hAnsi="Arial" w:cs="Arial"/>
                  <w:szCs w:val="22"/>
                  <w:highlight w:val="yellow"/>
                </w:rPr>
                <w:t>;</w:t>
              </w:r>
              <w:proofErr w:type="gramEnd"/>
            </w:ins>
          </w:p>
          <w:p w14:paraId="438D246F" w14:textId="77777777" w:rsidR="00A64070" w:rsidRPr="005C7BC1" w:rsidRDefault="00A64070" w:rsidP="00A64070">
            <w:pPr>
              <w:jc w:val="both"/>
              <w:rPr>
                <w:ins w:id="678"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lastRenderedPageBreak/>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679" w:author="Author"/>
        </w:trPr>
        <w:tc>
          <w:tcPr>
            <w:tcW w:w="2695" w:type="dxa"/>
          </w:tcPr>
          <w:p w14:paraId="1C5F61EE" w14:textId="047F84EE" w:rsidR="00600E6C" w:rsidRPr="005C7BC1" w:rsidRDefault="00CB2272" w:rsidP="003951BC">
            <w:pPr>
              <w:rPr>
                <w:ins w:id="680" w:author="Author"/>
                <w:rFonts w:ascii="Arial" w:hAnsi="Arial" w:cs="Arial"/>
                <w:b/>
                <w:bCs/>
                <w:szCs w:val="22"/>
                <w:highlight w:val="yellow"/>
              </w:rPr>
            </w:pPr>
            <w:ins w:id="681"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682" w:author="Author"/>
                <w:rFonts w:ascii="Arial" w:hAnsi="Arial" w:cs="Arial"/>
                <w:szCs w:val="22"/>
                <w:highlight w:val="yellow"/>
              </w:rPr>
            </w:pPr>
            <w:ins w:id="683"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 xml:space="preserve">Gate 2 Criteria </w:t>
              </w:r>
              <w:proofErr w:type="gramStart"/>
              <w:r w:rsidRPr="005C7BC1">
                <w:rPr>
                  <w:rFonts w:ascii="Arial" w:hAnsi="Arial" w:cs="Arial"/>
                  <w:b/>
                  <w:bCs/>
                  <w:szCs w:val="22"/>
                  <w:highlight w:val="yellow"/>
                </w:rPr>
                <w:t>Methodology</w:t>
              </w:r>
              <w:r w:rsidRPr="005C7BC1">
                <w:rPr>
                  <w:rFonts w:ascii="Arial" w:hAnsi="Arial" w:cs="Arial"/>
                  <w:szCs w:val="22"/>
                  <w:highlight w:val="yellow"/>
                </w:rPr>
                <w:t>;</w:t>
              </w:r>
              <w:proofErr w:type="gramEnd"/>
            </w:ins>
          </w:p>
          <w:p w14:paraId="123C9EEA" w14:textId="5DC3C76F" w:rsidR="003951BC" w:rsidRPr="005C7BC1" w:rsidRDefault="003951BC" w:rsidP="003951BC">
            <w:pPr>
              <w:jc w:val="both"/>
              <w:rPr>
                <w:ins w:id="684"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685" w:name="_BPDCI_136"/>
            <w:r w:rsidRPr="0019675B">
              <w:rPr>
                <w:rFonts w:ascii="Arial" w:hAnsi="Arial" w:cs="Arial"/>
                <w:b/>
                <w:bCs/>
              </w:rPr>
              <w:t>“Related Person”</w:t>
            </w:r>
            <w:bookmarkEnd w:id="685"/>
          </w:p>
        </w:tc>
        <w:tc>
          <w:tcPr>
            <w:tcW w:w="6662" w:type="dxa"/>
          </w:tcPr>
          <w:p w14:paraId="0DC49BBE" w14:textId="0A6DECB9" w:rsidR="00A64070" w:rsidRPr="0019675B" w:rsidRDefault="00A64070" w:rsidP="00A64070">
            <w:pPr>
              <w:pStyle w:val="BodyText"/>
              <w:jc w:val="both"/>
              <w:rPr>
                <w:rFonts w:ascii="Arial" w:hAnsi="Arial" w:cs="Arial"/>
              </w:rPr>
            </w:pPr>
            <w:bookmarkStart w:id="686"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lastRenderedPageBreak/>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686"/>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687" w:author="Author">
              <w:r w:rsidRPr="60995ED3" w:rsidDel="5C104111">
                <w:rPr>
                  <w:rFonts w:ascii="Arial" w:hAnsi="Arial" w:cs="Arial"/>
                </w:rPr>
                <w:delText xml:space="preserve"> </w:delText>
              </w:r>
              <w:r w:rsidRPr="002156D1" w:rsidDel="5C104111">
                <w:rPr>
                  <w:rFonts w:ascii="Arial" w:hAnsi="Arial" w:cs="Arial"/>
                  <w:highlight w:val="yellow"/>
                  <w:rPrChange w:id="688" w:author="Author">
                    <w:rPr>
                      <w:rFonts w:ascii="Arial" w:hAnsi="Arial" w:cs="Arial"/>
                    </w:rPr>
                  </w:rPrChange>
                </w:rPr>
                <w:delText xml:space="preserve">or an </w:delText>
              </w:r>
              <w:r w:rsidRPr="002156D1" w:rsidDel="5C104111">
                <w:rPr>
                  <w:rFonts w:ascii="Arial" w:hAnsi="Arial" w:cs="Arial"/>
                  <w:b/>
                  <w:bCs/>
                  <w:highlight w:val="yellow"/>
                  <w:rPrChange w:id="689" w:author="Author">
                    <w:rPr>
                      <w:rFonts w:ascii="Arial" w:hAnsi="Arial" w:cs="Arial"/>
                      <w:b/>
                      <w:bCs/>
                    </w:rPr>
                  </w:rPrChange>
                </w:rPr>
                <w:delText>Embedded Large Power Station</w:delText>
              </w:r>
            </w:del>
            <w:r w:rsidR="5C104111" w:rsidRPr="002156D1">
              <w:rPr>
                <w:rFonts w:ascii="Arial" w:hAnsi="Arial" w:cs="Arial"/>
                <w:b/>
                <w:bCs/>
                <w:highlight w:val="yellow"/>
                <w:rPrChange w:id="690"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 xml:space="preserve">Medium Power </w:t>
            </w:r>
            <w:proofErr w:type="gramStart"/>
            <w:r w:rsidRPr="60995ED3">
              <w:rPr>
                <w:rFonts w:ascii="Arial" w:hAnsi="Arial" w:cs="Arial"/>
                <w:b/>
                <w:bCs/>
                <w:snapToGrid w:val="0"/>
              </w:rPr>
              <w:t>Station</w:t>
            </w:r>
            <w:r>
              <w:rPr>
                <w:rFonts w:ascii="Arial" w:hAnsi="Arial" w:cs="Arial"/>
                <w:snapToGrid w:val="0"/>
              </w:rPr>
              <w:t xml:space="preserve">  which</w:t>
            </w:r>
            <w:proofErr w:type="gramEnd"/>
            <w:r>
              <w:rPr>
                <w:rFonts w:ascii="Arial" w:hAnsi="Arial" w:cs="Arial"/>
                <w:snapToGrid w:val="0"/>
              </w:rPr>
              <w:t xml:space="preserve"> is an </w:t>
            </w:r>
            <w:r w:rsidRPr="60995ED3">
              <w:rPr>
                <w:rFonts w:ascii="Arial" w:hAnsi="Arial" w:cs="Arial"/>
                <w:b/>
                <w:bCs/>
                <w:snapToGrid w:val="0"/>
              </w:rPr>
              <w:t>Exempt Power Station</w:t>
            </w:r>
            <w:del w:id="691" w:author="Author">
              <w:r w:rsidR="00A64070" w:rsidRPr="002156D1" w:rsidDel="5C104111">
                <w:rPr>
                  <w:rFonts w:ascii="Arial" w:hAnsi="Arial" w:cs="Arial"/>
                  <w:highlight w:val="yellow"/>
                  <w:rPrChange w:id="692" w:author="Author">
                    <w:rPr>
                      <w:rFonts w:ascii="Arial" w:hAnsi="Arial" w:cs="Arial"/>
                    </w:rPr>
                  </w:rPrChange>
                </w:rPr>
                <w:delText>,</w:delText>
              </w:r>
            </w:del>
            <w:r w:rsidRPr="002156D1">
              <w:rPr>
                <w:rFonts w:ascii="Arial" w:hAnsi="Arial" w:cs="Arial"/>
                <w:snapToGrid w:val="0"/>
                <w:highlight w:val="yellow"/>
                <w:rPrChange w:id="693" w:author="Author">
                  <w:rPr>
                    <w:rFonts w:ascii="Arial" w:hAnsi="Arial" w:cs="Arial"/>
                    <w:snapToGrid w:val="0"/>
                  </w:rPr>
                </w:rPrChange>
              </w:rPr>
              <w:t xml:space="preserve"> </w:t>
            </w:r>
            <w:del w:id="694" w:author="Author">
              <w:r w:rsidR="00A64070" w:rsidRPr="002156D1" w:rsidDel="5C104111">
                <w:rPr>
                  <w:rFonts w:ascii="Arial" w:hAnsi="Arial" w:cs="Arial"/>
                  <w:highlight w:val="yellow"/>
                  <w:rPrChange w:id="695"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696" w:author="Author">
                    <w:rPr>
                      <w:rFonts w:ascii="Arial" w:hAnsi="Arial" w:cs="Arial"/>
                      <w:b/>
                      <w:bCs/>
                    </w:rPr>
                  </w:rPrChange>
                </w:rPr>
                <w:delText>Bilateral Agreement</w:delText>
              </w:r>
            </w:del>
            <w:r w:rsidRPr="002156D1">
              <w:rPr>
                <w:rFonts w:ascii="Arial" w:hAnsi="Arial" w:cs="Arial"/>
                <w:b/>
                <w:bCs/>
                <w:snapToGrid w:val="0"/>
                <w:highlight w:val="yellow"/>
                <w:rPrChange w:id="697"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698" w:name="_BPDCD_138"/>
            <w:r>
              <w:rPr>
                <w:rFonts w:ascii="Arial" w:hAnsi="Arial" w:cs="Arial"/>
                <w:strike/>
                <w:snapToGrid w:val="0"/>
                <w:color w:val="FF0000"/>
              </w:rPr>
              <w:t>.</w:t>
            </w:r>
            <w:r>
              <w:rPr>
                <w:rFonts w:ascii="Arial" w:hAnsi="Arial" w:cs="Arial"/>
                <w:snapToGrid w:val="0"/>
                <w:color w:val="0000FF"/>
                <w:u w:val="double"/>
              </w:rPr>
              <w:t>;</w:t>
            </w:r>
            <w:bookmarkEnd w:id="698"/>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w:t>
            </w:r>
            <w:r>
              <w:rPr>
                <w:rFonts w:ascii="Arial" w:hAnsi="Arial" w:cs="Arial"/>
              </w:rPr>
              <w:lastRenderedPageBreak/>
              <w:t xml:space="preserve">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w:t>
            </w:r>
            <w:proofErr w:type="gramStart"/>
            <w:r>
              <w:rPr>
                <w:rFonts w:ascii="Arial" w:hAnsi="Arial" w:cs="Arial"/>
              </w:rPr>
              <w:t>period of time</w:t>
            </w:r>
            <w:proofErr w:type="gramEnd"/>
            <w:r>
              <w:rPr>
                <w:rFonts w:ascii="Arial" w:hAnsi="Arial" w:cs="Arial"/>
              </w:rPr>
              <w:t xml:space="preserv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699" w:author="Author"/>
        </w:trPr>
        <w:tc>
          <w:tcPr>
            <w:tcW w:w="2695" w:type="dxa"/>
          </w:tcPr>
          <w:p w14:paraId="01ABF031" w14:textId="1A10D844" w:rsidR="00A64070" w:rsidRPr="00DB4213" w:rsidDel="00EF1BA5" w:rsidRDefault="00A64070" w:rsidP="00A64070">
            <w:pPr>
              <w:pStyle w:val="BodyText"/>
              <w:rPr>
                <w:del w:id="700" w:author="Author"/>
                <w:rFonts w:ascii="Arial" w:hAnsi="Arial" w:cs="Arial"/>
                <w:b/>
                <w:bCs/>
                <w:highlight w:val="yellow"/>
              </w:rPr>
            </w:pPr>
            <w:del w:id="701"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702" w:author="Author"/>
                <w:rFonts w:ascii="Arial" w:hAnsi="Arial" w:cs="Arial"/>
                <w:highlight w:val="yellow"/>
              </w:rPr>
            </w:pPr>
            <w:del w:id="703"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704" w:name="_BPDCD_140"/>
              <w:r w:rsidRPr="00DB4213" w:rsidDel="00EF1BA5">
                <w:rPr>
                  <w:rFonts w:ascii="Arial" w:hAnsi="Arial" w:cs="Arial"/>
                  <w:snapToGrid w:val="0"/>
                  <w:color w:val="0000FF"/>
                  <w:highlight w:val="yellow"/>
                </w:rPr>
                <w:delText>;</w:delText>
              </w:r>
              <w:bookmarkEnd w:id="704"/>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705" w:name="_BPDCD_141"/>
            <w:r w:rsidRPr="0019675B">
              <w:rPr>
                <w:rFonts w:ascii="Arial" w:hAnsi="Arial" w:cs="Arial"/>
              </w:rPr>
              <w:t>;</w:t>
            </w:r>
            <w:bookmarkEnd w:id="705"/>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706" w:name="_BPDCD_142"/>
            <w:r w:rsidRPr="0019675B">
              <w:rPr>
                <w:rFonts w:ascii="Arial" w:hAnsi="Arial" w:cs="Arial"/>
                <w:lang w:val="en-US"/>
              </w:rPr>
              <w:t>;</w:t>
            </w:r>
            <w:bookmarkEnd w:id="706"/>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w:t>
            </w:r>
            <w:r>
              <w:rPr>
                <w:rFonts w:ascii="Arial" w:hAnsi="Arial" w:cs="Arial"/>
              </w:rPr>
              <w:lastRenderedPageBreak/>
              <w:t>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707" w:name="_BPDCD_143"/>
            <w:r w:rsidRPr="009D15BA">
              <w:rPr>
                <w:rFonts w:ascii="Arial" w:hAnsi="Arial" w:cs="Arial"/>
              </w:rPr>
              <w:t>;</w:t>
            </w:r>
            <w:bookmarkEnd w:id="707"/>
          </w:p>
        </w:tc>
      </w:tr>
      <w:tr w:rsidR="005C7BC1" w14:paraId="70EA4804" w14:textId="77777777" w:rsidTr="003A67C0">
        <w:trPr>
          <w:trHeight w:val="300"/>
          <w:ins w:id="708" w:author="Author"/>
        </w:trPr>
        <w:tc>
          <w:tcPr>
            <w:tcW w:w="2695" w:type="dxa"/>
          </w:tcPr>
          <w:p w14:paraId="6ACDAE20" w14:textId="4B782CFB" w:rsidR="00E34804" w:rsidRPr="005C7BC1" w:rsidRDefault="00E34804" w:rsidP="00E34804">
            <w:pPr>
              <w:pStyle w:val="BodyText"/>
              <w:rPr>
                <w:ins w:id="709" w:author="Author"/>
                <w:rFonts w:ascii="Arial" w:hAnsi="Arial" w:cs="Arial"/>
                <w:b/>
                <w:bCs/>
                <w:highlight w:val="yellow"/>
              </w:rPr>
            </w:pPr>
            <w:ins w:id="710" w:author="Author">
              <w:r w:rsidRPr="005C7BC1">
                <w:rPr>
                  <w:rFonts w:ascii="Arial" w:hAnsi="Arial" w:cs="Arial"/>
                  <w:b/>
                  <w:bCs/>
                  <w:szCs w:val="22"/>
                  <w:highlight w:val="yellow"/>
                </w:rPr>
                <w:lastRenderedPageBreak/>
                <w:t>“Reservation”</w:t>
              </w:r>
            </w:ins>
          </w:p>
        </w:tc>
        <w:tc>
          <w:tcPr>
            <w:tcW w:w="6662" w:type="dxa"/>
          </w:tcPr>
          <w:p w14:paraId="39724FDD" w14:textId="7DB336A8" w:rsidR="00E34804" w:rsidRPr="005C7BC1" w:rsidRDefault="00F925BA" w:rsidP="00F925BA">
            <w:pPr>
              <w:jc w:val="both"/>
              <w:rPr>
                <w:ins w:id="711" w:author="Author"/>
                <w:rFonts w:ascii="Arial" w:hAnsi="Arial" w:cs="Arial"/>
                <w:szCs w:val="22"/>
                <w:highlight w:val="yellow"/>
              </w:rPr>
            </w:pPr>
            <w:ins w:id="712"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713"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w:t>
            </w:r>
            <w:proofErr w:type="gramStart"/>
            <w:r w:rsidRPr="0082169C">
              <w:rPr>
                <w:rFonts w:ascii="Arial" w:hAnsi="Arial" w:cs="Arial"/>
              </w:rPr>
              <w:t>are;</w:t>
            </w:r>
            <w:proofErr w:type="gramEnd"/>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714" w:name="_BPDCD_144"/>
            <w:r w:rsidRPr="0019675B">
              <w:rPr>
                <w:rFonts w:ascii="Arial" w:hAnsi="Arial" w:cs="Arial"/>
              </w:rPr>
              <w:t>as</w:t>
            </w:r>
            <w:r w:rsidRPr="0019675B">
              <w:rPr>
                <w:rFonts w:ascii="Arial" w:hAnsi="Arial" w:cs="Arial"/>
                <w:color w:val="0000FF"/>
              </w:rPr>
              <w:t xml:space="preserve"> </w:t>
            </w:r>
            <w:bookmarkEnd w:id="714"/>
            <w:r w:rsidRPr="0019675B">
              <w:rPr>
                <w:rFonts w:ascii="Arial" w:hAnsi="Arial" w:cs="Arial"/>
              </w:rPr>
              <w:t>defined in Paragraph 8A.4.1.3</w:t>
            </w:r>
            <w:bookmarkStart w:id="715" w:name="_BPDCD_145"/>
            <w:r w:rsidRPr="0019675B">
              <w:rPr>
                <w:rFonts w:ascii="Arial" w:hAnsi="Arial" w:cs="Arial"/>
              </w:rPr>
              <w:t>;</w:t>
            </w:r>
            <w:bookmarkEnd w:id="715"/>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716" w:name="_BPDCD_146"/>
            <w:r w:rsidRPr="0019675B">
              <w:rPr>
                <w:rFonts w:ascii="Arial" w:hAnsi="Arial" w:cs="Arial"/>
              </w:rPr>
              <w:t>;</w:t>
            </w:r>
            <w:bookmarkEnd w:id="716"/>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lastRenderedPageBreak/>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717" w:name="_DV_C139"/>
            <w:r>
              <w:rPr>
                <w:rFonts w:ascii="Arial" w:hAnsi="Arial" w:cs="Arial"/>
              </w:rPr>
              <w:t>The higher of:</w:t>
            </w:r>
            <w:bookmarkEnd w:id="717"/>
          </w:p>
          <w:p w14:paraId="499D174C" w14:textId="77777777" w:rsidR="00E34804" w:rsidRDefault="00E34804" w:rsidP="00E34804">
            <w:pPr>
              <w:pStyle w:val="BodyText"/>
              <w:jc w:val="both"/>
              <w:rPr>
                <w:rFonts w:ascii="Arial" w:hAnsi="Arial" w:cs="Arial"/>
              </w:rPr>
            </w:pPr>
            <w:bookmarkStart w:id="718"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719" w:name="_DV_C141"/>
            <w:bookmarkEnd w:id="718"/>
            <w:proofErr w:type="gramEnd"/>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719"/>
          </w:p>
          <w:p w14:paraId="7932BDA1" w14:textId="77777777" w:rsidR="00E34804" w:rsidRDefault="00E34804" w:rsidP="00E34804">
            <w:pPr>
              <w:pStyle w:val="BodyText"/>
              <w:jc w:val="both"/>
              <w:rPr>
                <w:rFonts w:ascii="Arial" w:hAnsi="Arial" w:cs="Arial"/>
              </w:rPr>
            </w:pPr>
            <w:bookmarkStart w:id="720" w:name="_DV_C142"/>
            <w:r>
              <w:rPr>
                <w:rFonts w:ascii="Arial" w:hAnsi="Arial" w:cs="Arial"/>
              </w:rPr>
              <w:t>A or B are then multiplied by:</w:t>
            </w:r>
            <w:bookmarkEnd w:id="720"/>
          </w:p>
          <w:p w14:paraId="2AA1CC9D" w14:textId="77777777" w:rsidR="00E34804" w:rsidRDefault="00E34804" w:rsidP="00E34804">
            <w:pPr>
              <w:pStyle w:val="BodyText"/>
              <w:jc w:val="both"/>
              <w:rPr>
                <w:rFonts w:ascii="Arial" w:hAnsi="Arial" w:cs="Arial"/>
              </w:rPr>
            </w:pPr>
            <w:bookmarkStart w:id="721" w:name="_DV_C143"/>
            <w:r>
              <w:rPr>
                <w:rFonts w:ascii="Arial" w:hAnsi="Arial" w:cs="Arial"/>
              </w:rPr>
              <w:t>the MW arrived at after deducting from the Transmission Entry Capacity for the Connection Site the Restricted MW Export Level;</w:t>
            </w:r>
            <w:bookmarkEnd w:id="721"/>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722" w:name="_DV_C137"/>
            <w:r>
              <w:rPr>
                <w:rFonts w:ascii="Arial" w:hAnsi="Arial" w:cs="Arial"/>
                <w:b/>
                <w:bCs/>
              </w:rPr>
              <w:t>"Restricted Export Level Period"</w:t>
            </w:r>
            <w:bookmarkEnd w:id="722"/>
          </w:p>
        </w:tc>
        <w:tc>
          <w:tcPr>
            <w:tcW w:w="6662" w:type="dxa"/>
          </w:tcPr>
          <w:p w14:paraId="76F87FBE" w14:textId="77777777" w:rsidR="00E34804" w:rsidRDefault="00E34804" w:rsidP="00E34804">
            <w:pPr>
              <w:spacing w:after="240"/>
              <w:rPr>
                <w:rFonts w:ascii="Arial" w:hAnsi="Arial" w:cs="Arial"/>
              </w:rPr>
            </w:pPr>
            <w:bookmarkStart w:id="723" w:name="_DV_C138"/>
            <w:r>
              <w:rPr>
                <w:rFonts w:ascii="Arial" w:hAnsi="Arial" w:cs="Arial"/>
              </w:rPr>
              <w:t>as defined in Paragraph 4.2A.4(b)(ii);</w:t>
            </w:r>
            <w:bookmarkEnd w:id="723"/>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724" w:name="_DV_C144"/>
            <w:r>
              <w:rPr>
                <w:rFonts w:ascii="Arial" w:hAnsi="Arial" w:cs="Arial"/>
                <w:b/>
                <w:bCs/>
              </w:rPr>
              <w:t>"Restricted MW Export Level"</w:t>
            </w:r>
            <w:bookmarkEnd w:id="724"/>
          </w:p>
        </w:tc>
        <w:tc>
          <w:tcPr>
            <w:tcW w:w="6662" w:type="dxa"/>
          </w:tcPr>
          <w:p w14:paraId="5DB3A021" w14:textId="77777777" w:rsidR="00E34804" w:rsidRDefault="00E34804" w:rsidP="00E34804">
            <w:pPr>
              <w:spacing w:after="240"/>
              <w:rPr>
                <w:rFonts w:ascii="Arial" w:hAnsi="Arial" w:cs="Arial"/>
              </w:rPr>
            </w:pPr>
            <w:bookmarkStart w:id="725" w:name="_DV_C145"/>
            <w:r>
              <w:rPr>
                <w:rFonts w:ascii="Arial" w:hAnsi="Arial" w:cs="Arial"/>
              </w:rPr>
              <w:t>as defined in Paragraph 4.2A.2.1(c)(i);</w:t>
            </w:r>
            <w:bookmarkEnd w:id="725"/>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726" w:name="_DV_C146"/>
            <w:r>
              <w:rPr>
                <w:rFonts w:ascii="Arial" w:hAnsi="Arial" w:cs="Arial"/>
                <w:b/>
                <w:bCs/>
                <w:color w:val="000000"/>
                <w:w w:val="0"/>
              </w:rPr>
              <w:t>"Restrictions on Availability"</w:t>
            </w:r>
          </w:p>
          <w:bookmarkEnd w:id="726"/>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727"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727"/>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w:t>
            </w:r>
            <w:r>
              <w:rPr>
                <w:rFonts w:ascii="Arial" w:hAnsi="Arial" w:cs="Arial"/>
              </w:rPr>
              <w:lastRenderedPageBreak/>
              <w:t>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728" w:name="_BPDCD_147"/>
            <w:r w:rsidRPr="0019675B">
              <w:rPr>
                <w:rFonts w:ascii="Arial" w:hAnsi="Arial" w:cs="Arial"/>
              </w:rPr>
              <w:t>;</w:t>
            </w:r>
            <w:bookmarkEnd w:id="728"/>
            <w:proofErr w:type="gramEnd"/>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729" w:name="_BPDCD_148"/>
            <w:r w:rsidRPr="0019675B">
              <w:rPr>
                <w:rFonts w:ascii="Arial" w:hAnsi="Arial" w:cs="Arial"/>
              </w:rPr>
              <w:t>;</w:t>
            </w:r>
            <w:bookmarkEnd w:id="729"/>
            <w:proofErr w:type="gramEnd"/>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lastRenderedPageBreak/>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730" w:name="_DV_C148"/>
            <w:r>
              <w:rPr>
                <w:rFonts w:ascii="Arial" w:hAnsi="Arial" w:cs="Arial"/>
                <w:b/>
                <w:bCs/>
              </w:rPr>
              <w:t>"Security Requirement"</w:t>
            </w:r>
            <w:bookmarkEnd w:id="730"/>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731" w:name="_BPDCD_150"/>
            <w:r w:rsidRPr="0019675B">
              <w:rPr>
                <w:rFonts w:ascii="Arial Bold" w:hAnsi="Arial Bold" w:cs="Arial"/>
                <w:b/>
                <w:bCs/>
              </w:rPr>
              <w:t>The Company</w:t>
            </w:r>
            <w:r w:rsidRPr="0019675B">
              <w:rPr>
                <w:rFonts w:ascii="Arial Bold" w:hAnsi="Arial Bold" w:cs="Arial"/>
              </w:rPr>
              <w:t xml:space="preserve"> </w:t>
            </w:r>
            <w:bookmarkEnd w:id="731"/>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lastRenderedPageBreak/>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732" w:name="_BPDCD_151"/>
            <w:r w:rsidRPr="0019675B">
              <w:rPr>
                <w:rFonts w:ascii="Arial" w:hAnsi="Arial" w:cs="Arial"/>
              </w:rPr>
              <w:t>;</w:t>
            </w:r>
            <w:bookmarkEnd w:id="732"/>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w:t>
            </w:r>
            <w:r w:rsidRPr="5659255A">
              <w:rPr>
                <w:rFonts w:ascii="Arial" w:hAnsi="Arial" w:cs="Arial"/>
              </w:rPr>
              <w:lastRenderedPageBreak/>
              <w:t xml:space="preserve">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 xml:space="preserve">(i) that the review will constitute a significant code </w:t>
            </w:r>
            <w:proofErr w:type="gramStart"/>
            <w:r>
              <w:rPr>
                <w:rFonts w:ascii="Arial" w:hAnsi="Arial" w:cs="Arial"/>
              </w:rPr>
              <w:t>review;</w:t>
            </w:r>
            <w:proofErr w:type="gramEnd"/>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733" w:author="Author">
              <w:r w:rsidRPr="60995ED3" w:rsidDel="00BA237F">
                <w:rPr>
                  <w:rFonts w:ascii="Arial" w:hAnsi="Arial" w:cs="Arial"/>
                  <w:b/>
                  <w:bCs/>
                </w:rPr>
                <w:delText xml:space="preserve"> </w:delText>
              </w:r>
              <w:r w:rsidRPr="002156D1" w:rsidDel="00BA237F">
                <w:rPr>
                  <w:rFonts w:ascii="Arial" w:hAnsi="Arial" w:cs="Arial"/>
                  <w:b/>
                  <w:bCs/>
                  <w:highlight w:val="yellow"/>
                  <w:rPrChange w:id="734" w:author="Author">
                    <w:rPr>
                      <w:rFonts w:ascii="Arial" w:hAnsi="Arial" w:cs="Arial"/>
                      <w:b/>
                      <w:bCs/>
                    </w:rPr>
                  </w:rPrChange>
                </w:rPr>
                <w:delText>M</w:delText>
              </w:r>
              <w:r w:rsidR="00E34804" w:rsidRPr="002156D1" w:rsidDel="36B2632F">
                <w:rPr>
                  <w:rFonts w:ascii="Arial" w:hAnsi="Arial" w:cs="Arial"/>
                  <w:b/>
                  <w:bCs/>
                  <w:highlight w:val="yellow"/>
                  <w:rPrChange w:id="735" w:author="Author">
                    <w:rPr>
                      <w:rFonts w:ascii="Arial" w:hAnsi="Arial" w:cs="Arial"/>
                      <w:b/>
                      <w:bCs/>
                    </w:rPr>
                  </w:rPrChange>
                </w:rPr>
                <w:delText>edium Power Station</w:delText>
              </w:r>
              <w:r w:rsidR="00E34804" w:rsidRPr="002156D1" w:rsidDel="36B2632F">
                <w:rPr>
                  <w:rFonts w:ascii="Arial" w:hAnsi="Arial" w:cs="Arial"/>
                  <w:highlight w:val="yellow"/>
                  <w:rPrChange w:id="736" w:author="Author">
                    <w:rPr>
                      <w:rFonts w:ascii="Arial" w:hAnsi="Arial" w:cs="Arial"/>
                    </w:rPr>
                  </w:rPrChange>
                </w:rPr>
                <w:delText xml:space="preserve"> or a </w:delText>
              </w:r>
              <w:r w:rsidR="00E34804" w:rsidRPr="002156D1" w:rsidDel="36B2632F">
                <w:rPr>
                  <w:rFonts w:ascii="Arial" w:hAnsi="Arial" w:cs="Arial"/>
                  <w:b/>
                  <w:bCs/>
                  <w:highlight w:val="yellow"/>
                  <w:rPrChange w:id="737" w:author="Author">
                    <w:rPr>
                      <w:rFonts w:ascii="Arial" w:hAnsi="Arial" w:cs="Arial"/>
                      <w:b/>
                      <w:bCs/>
                    </w:rPr>
                  </w:rPrChange>
                </w:rPr>
                <w:delText>Relevant</w:delText>
              </w:r>
              <w:r w:rsidR="00E34804" w:rsidRPr="002156D1" w:rsidDel="36B2632F">
                <w:rPr>
                  <w:rFonts w:ascii="Arial" w:hAnsi="Arial" w:cs="Arial"/>
                  <w:highlight w:val="yellow"/>
                  <w:rPrChange w:id="738" w:author="Author">
                    <w:rPr>
                      <w:rFonts w:ascii="Arial" w:hAnsi="Arial" w:cs="Arial"/>
                    </w:rPr>
                  </w:rPrChange>
                </w:rPr>
                <w:delText xml:space="preserve"> </w:delText>
              </w:r>
              <w:r w:rsidR="00E34804" w:rsidRPr="002156D1" w:rsidDel="36B2632F">
                <w:rPr>
                  <w:rFonts w:ascii="Arial" w:hAnsi="Arial" w:cs="Arial"/>
                  <w:b/>
                  <w:bCs/>
                  <w:highlight w:val="yellow"/>
                  <w:rPrChange w:id="739" w:author="Author">
                    <w:rPr>
                      <w:rFonts w:ascii="Arial" w:hAnsi="Arial" w:cs="Arial"/>
                      <w:b/>
                      <w:bCs/>
                    </w:rPr>
                  </w:rPrChange>
                </w:rPr>
                <w:delText>Embedded Small</w:delText>
              </w:r>
            </w:del>
            <w:r w:rsidRPr="60995ED3">
              <w:rPr>
                <w:rFonts w:ascii="Arial" w:hAnsi="Arial" w:cs="Arial"/>
                <w:b/>
                <w:bCs/>
              </w:rPr>
              <w:t xml:space="preserve"> Power Station</w:t>
            </w:r>
            <w:bookmarkStart w:id="740" w:name="_BPDCD_152"/>
            <w:r w:rsidRPr="60995ED3">
              <w:rPr>
                <w:rFonts w:ascii="Arial" w:hAnsi="Arial" w:cs="Arial"/>
                <w:color w:val="0000FF"/>
              </w:rPr>
              <w:t>;</w:t>
            </w:r>
            <w:bookmarkEnd w:id="740"/>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lastRenderedPageBreak/>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741" w:name="_BPDCD_153"/>
            <w:r w:rsidRPr="0019675B">
              <w:rPr>
                <w:rFonts w:ascii="Arial" w:hAnsi="Arial" w:cs="Arial"/>
              </w:rPr>
              <w:t xml:space="preserve">does not fall within the scope of </w:t>
            </w:r>
            <w:bookmarkEnd w:id="741"/>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742"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742"/>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 xml:space="preserve">(i)     the same </w:t>
            </w:r>
            <w:proofErr w:type="gramStart"/>
            <w:r>
              <w:rPr>
                <w:rFonts w:ascii="Arial" w:hAnsi="Arial" w:cs="Arial"/>
              </w:rPr>
              <w:t>premises;</w:t>
            </w:r>
            <w:proofErr w:type="gramEnd"/>
          </w:p>
          <w:p w14:paraId="784BBAD0" w14:textId="77777777" w:rsidR="00E34804" w:rsidRDefault="00E34804" w:rsidP="00E34804">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lastRenderedPageBreak/>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743" w:name="_BPDCI_155"/>
            <w:bookmarkStart w:id="744" w:name="_DV_C150"/>
            <w:r w:rsidRPr="0019675B">
              <w:rPr>
                <w:rFonts w:ascii="Arial" w:hAnsi="Arial" w:cs="Arial"/>
                <w:b/>
                <w:bCs/>
                <w:lang w:val="en-US"/>
              </w:rPr>
              <w:t>"STC"</w:t>
            </w:r>
            <w:bookmarkEnd w:id="743"/>
            <w:bookmarkEnd w:id="744"/>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745" w:name="_BPDCI_156"/>
            <w:r w:rsidRPr="5659255A">
              <w:rPr>
                <w:rFonts w:ascii="Arial" w:hAnsi="Arial" w:cs="Arial"/>
              </w:rPr>
              <w:t xml:space="preserve">the </w:t>
            </w:r>
            <w:bookmarkStart w:id="746" w:name="_BPDCI_157"/>
            <w:bookmarkEnd w:id="745"/>
            <w:r w:rsidRPr="5659255A">
              <w:rPr>
                <w:rFonts w:ascii="Arial" w:hAnsi="Arial" w:cs="Arial"/>
                <w:b/>
                <w:bCs/>
                <w:lang w:val="en-US"/>
              </w:rPr>
              <w:t>System Operator - Transmission Owner Code</w:t>
            </w:r>
            <w:bookmarkEnd w:id="746"/>
            <w:r w:rsidRPr="5659255A">
              <w:rPr>
                <w:rFonts w:ascii="Arial" w:hAnsi="Arial" w:cs="Arial"/>
                <w:b/>
                <w:bCs/>
                <w:lang w:val="en-US"/>
              </w:rPr>
              <w:t xml:space="preserve"> </w:t>
            </w:r>
            <w:bookmarkStart w:id="747" w:name="_BPDCI_158"/>
            <w:proofErr w:type="gramStart"/>
            <w:r w:rsidRPr="5659255A">
              <w:rPr>
                <w:rFonts w:ascii="Arial" w:hAnsi="Arial" w:cs="Arial"/>
              </w:rPr>
              <w:t>entered into</w:t>
            </w:r>
            <w:proofErr w:type="gramEnd"/>
            <w:r w:rsidRPr="5659255A">
              <w:rPr>
                <w:rFonts w:ascii="Arial" w:hAnsi="Arial" w:cs="Arial"/>
              </w:rPr>
              <w:t xml:space="preserve">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747"/>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748" w:name="_BPDCD_159"/>
            <w:r w:rsidRPr="0019675B">
              <w:rPr>
                <w:rFonts w:ascii="Arial" w:hAnsi="Arial" w:cs="Arial"/>
                <w:color w:val="0000FF"/>
              </w:rPr>
              <w:t>;</w:t>
            </w:r>
            <w:bookmarkEnd w:id="748"/>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749" w:name="_BPDCD_160"/>
            <w:r w:rsidRPr="0019675B">
              <w:rPr>
                <w:rFonts w:ascii="Arial" w:hAnsi="Arial" w:cs="Arial"/>
              </w:rPr>
              <w:t>;</w:t>
            </w:r>
            <w:bookmarkEnd w:id="749"/>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750" w:name="_BPDCD_161"/>
            <w:r w:rsidRPr="00530856">
              <w:rPr>
                <w:rFonts w:ascii="Arial" w:hAnsi="Arial" w:cs="Arial"/>
              </w:rPr>
              <w:t>;</w:t>
            </w:r>
            <w:bookmarkEnd w:id="750"/>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751" w:name="_BPDCD_162"/>
            <w:r w:rsidRPr="00530856">
              <w:rPr>
                <w:rFonts w:ascii="Arial" w:hAnsi="Arial" w:cs="Arial"/>
              </w:rPr>
              <w:t>;</w:t>
            </w:r>
            <w:bookmarkEnd w:id="751"/>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752" w:name="_BPDCD_163"/>
            <w:r w:rsidRPr="00530856">
              <w:rPr>
                <w:rFonts w:ascii="Arial" w:hAnsi="Arial" w:cs="Arial"/>
              </w:rPr>
              <w:t>;</w:t>
            </w:r>
            <w:bookmarkEnd w:id="752"/>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753" w:name="_BPDCD_164"/>
            <w:r w:rsidRPr="00530856">
              <w:rPr>
                <w:rFonts w:ascii="Arial" w:hAnsi="Arial" w:cs="Arial"/>
                <w:color w:val="0000FF"/>
              </w:rPr>
              <w:t>;</w:t>
            </w:r>
            <w:bookmarkEnd w:id="753"/>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lastRenderedPageBreak/>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754" w:name="_BPDCD_165"/>
            <w:r w:rsidRPr="00530856">
              <w:rPr>
                <w:rFonts w:ascii="Arial" w:hAnsi="Arial" w:cs="Arial"/>
                <w:color w:val="0000FF"/>
              </w:rPr>
              <w:t>;</w:t>
            </w:r>
            <w:bookmarkEnd w:id="754"/>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755" w:name="_BPDCD_166"/>
            <w:r w:rsidRPr="00530856">
              <w:rPr>
                <w:rFonts w:ascii="Arial" w:hAnsi="Arial" w:cs="Arial"/>
              </w:rPr>
              <w:t>;</w:t>
            </w:r>
            <w:bookmarkEnd w:id="755"/>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w:t>
            </w:r>
            <w:proofErr w:type="gramStart"/>
            <w:r>
              <w:rPr>
                <w:rFonts w:ascii="Arial" w:hAnsi="Arial" w:cs="Arial"/>
              </w:rPr>
              <w:t>imports;</w:t>
            </w:r>
            <w:proofErr w:type="gramEnd"/>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w:t>
            </w:r>
            <w:proofErr w:type="gramStart"/>
            <w:r>
              <w:rPr>
                <w:rFonts w:ascii="Arial" w:hAnsi="Arial" w:cs="Arial"/>
              </w:rPr>
              <w:t>Non-half-</w:t>
            </w:r>
            <w:proofErr w:type="gramEnd"/>
            <w:r>
              <w:rPr>
                <w:rFonts w:ascii="Arial" w:hAnsi="Arial" w:cs="Arial"/>
              </w:rPr>
              <w:t>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lastRenderedPageBreak/>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 xml:space="preserve">“System </w:t>
            </w:r>
            <w:proofErr w:type="gramStart"/>
            <w:r>
              <w:rPr>
                <w:rFonts w:ascii="Arial" w:hAnsi="Arial" w:cs="Arial"/>
                <w:b/>
                <w:bCs/>
              </w:rPr>
              <w:t>Restoration :</w:t>
            </w:r>
            <w:proofErr w:type="gramEnd"/>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756"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756"/>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757" w:name="_BPDCD_168"/>
            <w:r w:rsidRPr="00530856">
              <w:rPr>
                <w:rFonts w:ascii="Arial" w:hAnsi="Arial" w:cs="Arial"/>
                <w:lang w:val="en-US"/>
              </w:rPr>
              <w:t>;</w:t>
            </w:r>
            <w:bookmarkEnd w:id="757"/>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758" w:name="_BPDCD_170"/>
            <w:r w:rsidRPr="00530856">
              <w:rPr>
                <w:rFonts w:ascii="Arial" w:hAnsi="Arial" w:cs="Arial"/>
              </w:rPr>
              <w:t>;</w:t>
            </w:r>
            <w:bookmarkEnd w:id="758"/>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759" w:name="_BPDCD_171"/>
            <w:r w:rsidRPr="00530856">
              <w:rPr>
                <w:rFonts w:ascii="Arial" w:hAnsi="Arial" w:cs="Arial"/>
                <w:color w:val="0000FF"/>
              </w:rPr>
              <w:t>;</w:t>
            </w:r>
            <w:bookmarkEnd w:id="759"/>
            <w:proofErr w:type="gramEnd"/>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760" w:name="_BPDCD_172"/>
            <w:r w:rsidRPr="00530856">
              <w:rPr>
                <w:rFonts w:ascii="Arial" w:hAnsi="Arial" w:cs="Arial"/>
                <w:szCs w:val="22"/>
              </w:rPr>
              <w:t>;</w:t>
            </w:r>
            <w:bookmarkEnd w:id="760"/>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761" w:name="_BPDCD_173"/>
            <w:r w:rsidRPr="00530856">
              <w:rPr>
                <w:rFonts w:ascii="Arial" w:hAnsi="Arial" w:cs="Arial"/>
                <w:szCs w:val="22"/>
                <w:lang w:val="en-US"/>
              </w:rPr>
              <w:t>;</w:t>
            </w:r>
            <w:bookmarkEnd w:id="761"/>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762" w:name="_BPDCD_174"/>
            <w:r w:rsidRPr="00530856">
              <w:rPr>
                <w:rFonts w:ascii="Arial" w:hAnsi="Arial" w:cs="Arial"/>
                <w:szCs w:val="22"/>
                <w:lang w:val="en-US"/>
              </w:rPr>
              <w:t>;</w:t>
            </w:r>
            <w:bookmarkEnd w:id="762"/>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763" w:name="_BPDCD_175"/>
            <w:r w:rsidRPr="00530856">
              <w:rPr>
                <w:rFonts w:ascii="Arial" w:hAnsi="Arial" w:cs="Arial"/>
                <w:szCs w:val="22"/>
                <w:lang w:val="en-US"/>
              </w:rPr>
              <w:t>;</w:t>
            </w:r>
            <w:bookmarkEnd w:id="763"/>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764" w:name="_BPDCD_176"/>
            <w:r w:rsidRPr="00530856">
              <w:rPr>
                <w:rFonts w:ascii="Arial" w:hAnsi="Arial" w:cs="Arial"/>
                <w:szCs w:val="22"/>
                <w:lang w:val="en-US"/>
              </w:rPr>
              <w:t>;</w:t>
            </w:r>
            <w:bookmarkEnd w:id="764"/>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765" w:name="_BPDCD_177"/>
            <w:r w:rsidRPr="00530856">
              <w:rPr>
                <w:rFonts w:ascii="Arial" w:hAnsi="Arial" w:cs="Arial"/>
                <w:szCs w:val="22"/>
                <w:lang w:val="en-US"/>
              </w:rPr>
              <w:t>;</w:t>
            </w:r>
            <w:bookmarkEnd w:id="765"/>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766" w:name="_BPDCD_178"/>
            <w:r w:rsidRPr="00E236F2">
              <w:rPr>
                <w:rFonts w:ascii="Arial" w:hAnsi="Arial" w:cs="Arial"/>
                <w:szCs w:val="22"/>
                <w:lang w:val="en-US"/>
              </w:rPr>
              <w:t>;</w:t>
            </w:r>
            <w:bookmarkEnd w:id="766"/>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767" w:name="_BPDCD_179"/>
            <w:r w:rsidRPr="00E236F2">
              <w:rPr>
                <w:rFonts w:ascii="Arial" w:hAnsi="Arial" w:cs="Arial"/>
                <w:szCs w:val="22"/>
                <w:lang w:val="en-US"/>
              </w:rPr>
              <w:t>;</w:t>
            </w:r>
            <w:bookmarkEnd w:id="767"/>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768" w:name="_BPDCD_180"/>
            <w:r w:rsidRPr="00E236F2">
              <w:rPr>
                <w:rFonts w:ascii="Arial" w:hAnsi="Arial" w:cs="Arial"/>
                <w:szCs w:val="22"/>
                <w:lang w:val="en-US"/>
              </w:rPr>
              <w:t>;</w:t>
            </w:r>
            <w:bookmarkEnd w:id="768"/>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769" w:name="_BPDCD_181"/>
            <w:r w:rsidRPr="00E236F2">
              <w:rPr>
                <w:rFonts w:ascii="Arial" w:hAnsi="Arial" w:cs="Arial"/>
                <w:color w:val="0000FF"/>
                <w:szCs w:val="22"/>
                <w:lang w:val="en-US"/>
              </w:rPr>
              <w:t>;</w:t>
            </w:r>
            <w:bookmarkEnd w:id="769"/>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770" w:name="_BPDCD_182"/>
            <w:r w:rsidRPr="00E236F2">
              <w:rPr>
                <w:rFonts w:ascii="Arial" w:hAnsi="Arial" w:cs="Arial"/>
                <w:szCs w:val="22"/>
                <w:lang w:val="en-US"/>
              </w:rPr>
              <w:t>;</w:t>
            </w:r>
            <w:bookmarkEnd w:id="770"/>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771" w:name="_BPDCD_183"/>
            <w:r w:rsidRPr="00E236F2">
              <w:rPr>
                <w:rFonts w:ascii="Arial" w:hAnsi="Arial" w:cs="Arial"/>
                <w:szCs w:val="22"/>
                <w:lang w:val="en-US"/>
              </w:rPr>
              <w:t>;</w:t>
            </w:r>
            <w:bookmarkEnd w:id="771"/>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w:t>
            </w:r>
            <w:proofErr w:type="gramStart"/>
            <w:r w:rsidRPr="5659255A">
              <w:rPr>
                <w:rFonts w:ascii="Arial" w:hAnsi="Arial" w:cs="Arial"/>
                <w:b/>
                <w:bCs/>
              </w:rPr>
              <w:t xml:space="preserve">Operator </w:t>
            </w:r>
            <w:r w:rsidRPr="5659255A">
              <w:rPr>
                <w:rFonts w:ascii="Arial" w:hAnsi="Arial" w:cs="Arial"/>
              </w:rPr>
              <w:t>;</w:t>
            </w:r>
            <w:proofErr w:type="gramEnd"/>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w:t>
            </w:r>
            <w:proofErr w:type="gramStart"/>
            <w:r w:rsidRPr="5659255A">
              <w:rPr>
                <w:rFonts w:ascii="Arial" w:hAnsi="Arial" w:cs="Arial"/>
              </w:rPr>
              <w:t>1989  requires</w:t>
            </w:r>
            <w:proofErr w:type="gramEnd"/>
            <w:r w:rsidRPr="5659255A">
              <w:rPr>
                <w:rFonts w:ascii="Arial" w:hAnsi="Arial" w:cs="Arial"/>
              </w:rPr>
              <w:t xml:space="preserve"> that User to maintain a credit rating, the credit rating defined in that </w:t>
            </w:r>
            <w:r w:rsidRPr="5659255A">
              <w:rPr>
                <w:rFonts w:ascii="Arial" w:hAnsi="Arial" w:cs="Arial"/>
                <w:b/>
                <w:bCs/>
              </w:rPr>
              <w:t>User’s Licence</w:t>
            </w:r>
            <w:bookmarkStart w:id="772" w:name="_BPDCD_184"/>
            <w:r w:rsidRPr="5659255A">
              <w:rPr>
                <w:rFonts w:ascii="Arial" w:hAnsi="Arial" w:cs="Arial"/>
              </w:rPr>
              <w:t>;</w:t>
            </w:r>
            <w:bookmarkEnd w:id="772"/>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773" w:name="_BPDCI_185"/>
            <w:r w:rsidRPr="00530856">
              <w:rPr>
                <w:rFonts w:ascii="Arial" w:hAnsi="Arial" w:cs="Arial"/>
                <w:b/>
                <w:bCs/>
              </w:rPr>
              <w:t>"The Company Prescribed Level"</w:t>
            </w:r>
            <w:bookmarkEnd w:id="773"/>
          </w:p>
        </w:tc>
        <w:tc>
          <w:tcPr>
            <w:tcW w:w="6662" w:type="dxa"/>
          </w:tcPr>
          <w:p w14:paraId="093B09CA" w14:textId="77777777" w:rsidR="00E34804" w:rsidRPr="00530856" w:rsidRDefault="00E34804" w:rsidP="00E34804">
            <w:pPr>
              <w:spacing w:after="240"/>
              <w:jc w:val="both"/>
              <w:rPr>
                <w:rFonts w:ascii="Arial" w:hAnsi="Arial" w:cs="Arial"/>
              </w:rPr>
            </w:pPr>
            <w:bookmarkStart w:id="774" w:name="_BPDCI_186"/>
            <w:r w:rsidRPr="00530856">
              <w:rPr>
                <w:rFonts w:ascii="Arial" w:hAnsi="Arial" w:cs="Arial"/>
              </w:rPr>
              <w:t xml:space="preserve">the forecast value of the regulatory asset value of </w:t>
            </w:r>
            <w:bookmarkStart w:id="775" w:name="_BPDCI_187"/>
            <w:bookmarkEnd w:id="774"/>
            <w:r>
              <w:rPr>
                <w:rFonts w:ascii="Arial" w:hAnsi="Arial" w:cs="Arial"/>
                <w:b/>
                <w:bCs/>
              </w:rPr>
              <w:t>NGET</w:t>
            </w:r>
            <w:r w:rsidRPr="00530856">
              <w:rPr>
                <w:rFonts w:ascii="Arial" w:hAnsi="Arial" w:cs="Arial"/>
              </w:rPr>
              <w:t xml:space="preserve"> </w:t>
            </w:r>
            <w:bookmarkStart w:id="776" w:name="_BPDCI_188"/>
            <w:bookmarkEnd w:id="775"/>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777" w:name="_BPDCI_189"/>
            <w:bookmarkEnd w:id="776"/>
            <w:r w:rsidRPr="00530856">
              <w:rPr>
                <w:rFonts w:ascii="Arial" w:hAnsi="Arial" w:cs="Arial"/>
              </w:rPr>
              <w:t xml:space="preserve">The Company </w:t>
            </w:r>
            <w:bookmarkStart w:id="778" w:name="_BPDCI_190"/>
            <w:bookmarkEnd w:id="777"/>
            <w:r w:rsidRPr="00530856">
              <w:rPr>
                <w:rFonts w:ascii="Arial" w:hAnsi="Arial" w:cs="Arial"/>
              </w:rPr>
              <w:t xml:space="preserve">– Transmission Owner Final Proposals" such values to be published on </w:t>
            </w:r>
            <w:bookmarkStart w:id="779" w:name="_BPDCI_191"/>
            <w:bookmarkEnd w:id="778"/>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780" w:name="_BPDCI_192"/>
            <w:bookmarkEnd w:id="779"/>
            <w:r w:rsidRPr="00530856">
              <w:rPr>
                <w:rFonts w:ascii="Arial" w:hAnsi="Arial" w:cs="Arial"/>
              </w:rPr>
              <w:t xml:space="preserve">credit </w:t>
            </w:r>
            <w:r w:rsidRPr="00530856">
              <w:rPr>
                <w:rFonts w:ascii="Arial" w:hAnsi="Arial" w:cs="Arial"/>
              </w:rPr>
              <w:lastRenderedPageBreak/>
              <w:t xml:space="preserve">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780"/>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781" w:author="Author"/>
                <w:rFonts w:ascii="Arial" w:hAnsi="Arial" w:cs="Arial"/>
                <w:b/>
                <w:bCs/>
              </w:rPr>
            </w:pPr>
            <w:r>
              <w:rPr>
                <w:rFonts w:ascii="Arial" w:hAnsi="Arial" w:cs="Arial"/>
                <w:b/>
                <w:bCs/>
              </w:rPr>
              <w:t>"Transfer Scheme"</w:t>
            </w:r>
          </w:p>
          <w:p w14:paraId="39E182A4" w14:textId="77777777" w:rsidR="00AF23A8" w:rsidRDefault="00AF23A8" w:rsidP="00AF23A8">
            <w:pPr>
              <w:rPr>
                <w:ins w:id="782" w:author="Author"/>
                <w:rFonts w:ascii="Arial" w:hAnsi="Arial" w:cs="Arial"/>
                <w:b/>
                <w:bCs/>
              </w:rPr>
            </w:pPr>
          </w:p>
          <w:p w14:paraId="2BF4EDAF" w14:textId="510EC139" w:rsidR="00AF23A8" w:rsidRPr="00AF23A8" w:rsidRDefault="00AF23A8" w:rsidP="005C7BC1">
            <w:pPr>
              <w:rPr>
                <w:rFonts w:ascii="Arial" w:hAnsi="Arial" w:cs="Arial"/>
                <w:b/>
                <w:bCs/>
              </w:rPr>
            </w:pPr>
            <w:ins w:id="783"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784"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 xml:space="preserve">Transfer </w:t>
            </w:r>
            <w:proofErr w:type="gramStart"/>
            <w:r>
              <w:rPr>
                <w:rFonts w:ascii="Arial" w:hAnsi="Arial" w:cs="Arial"/>
                <w:b/>
              </w:rPr>
              <w:t>Date</w:t>
            </w:r>
            <w:r>
              <w:rPr>
                <w:rFonts w:ascii="Arial" w:hAnsi="Arial" w:cs="Arial"/>
              </w:rPr>
              <w:t>;</w:t>
            </w:r>
            <w:proofErr w:type="gramEnd"/>
          </w:p>
          <w:p w14:paraId="2DF89F8E" w14:textId="4E7FA0E9" w:rsidR="00AF23A8" w:rsidRPr="00AF23A8" w:rsidRDefault="00AF23A8" w:rsidP="00AF23A8">
            <w:pPr>
              <w:pStyle w:val="BodyText"/>
              <w:rPr>
                <w:ins w:id="785" w:author="Author"/>
                <w:rFonts w:ascii="Arial" w:hAnsi="Arial" w:cs="Arial"/>
                <w:b/>
                <w:bCs/>
              </w:rPr>
            </w:pPr>
            <w:ins w:id="786"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787"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w:t>
              </w:r>
              <w:r w:rsidRPr="005C7BC1">
                <w:rPr>
                  <w:rFonts w:ascii="Arial" w:hAnsi="Arial" w:cs="Arial"/>
                  <w:highlight w:val="green"/>
                </w:rPr>
                <w:lastRenderedPageBreak/>
                <w:t xml:space="preserve">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Construction Programme</w:t>
              </w:r>
              <w:r w:rsidRPr="005C7BC1">
                <w:rPr>
                  <w:rFonts w:ascii="Arial" w:hAnsi="Arial" w:cs="Arial"/>
                  <w:highlight w:val="green"/>
                </w:rPr>
                <w:t>;</w:t>
              </w:r>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lastRenderedPageBreak/>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lastRenderedPageBreak/>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788" w:author="Author"/>
        </w:trPr>
        <w:tc>
          <w:tcPr>
            <w:tcW w:w="2695" w:type="dxa"/>
          </w:tcPr>
          <w:p w14:paraId="409DD209" w14:textId="35BDF10D" w:rsidR="004272B9" w:rsidRPr="00DB4213" w:rsidRDefault="004272B9" w:rsidP="004272B9">
            <w:pPr>
              <w:pStyle w:val="BodyText"/>
              <w:rPr>
                <w:ins w:id="789" w:author="Author"/>
                <w:rFonts w:ascii="Arial" w:hAnsi="Arial" w:cs="Arial"/>
                <w:b/>
                <w:bCs/>
                <w:highlight w:val="yellow"/>
              </w:rPr>
            </w:pPr>
            <w:ins w:id="790"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791" w:author="Author"/>
                <w:rFonts w:ascii="Arial" w:hAnsi="Arial" w:cs="Arial"/>
                <w:szCs w:val="22"/>
                <w:highlight w:val="yellow"/>
              </w:rPr>
            </w:pPr>
            <w:ins w:id="792"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w:t>
              </w:r>
              <w:proofErr w:type="gramStart"/>
              <w:r w:rsidRPr="00DB4213">
                <w:rPr>
                  <w:rFonts w:ascii="Arial" w:hAnsi="Arial" w:cs="Arial"/>
                  <w:szCs w:val="22"/>
                  <w:highlight w:val="yellow"/>
                </w:rPr>
                <w:t>project;</w:t>
              </w:r>
              <w:proofErr w:type="gramEnd"/>
              <w:r w:rsidRPr="00DB4213">
                <w:rPr>
                  <w:rFonts w:ascii="Arial" w:hAnsi="Arial" w:cs="Arial"/>
                  <w:szCs w:val="22"/>
                  <w:highlight w:val="yellow"/>
                </w:rPr>
                <w:t xml:space="preserve"> </w:t>
              </w:r>
            </w:ins>
          </w:p>
          <w:p w14:paraId="018F6E0D" w14:textId="503789F8" w:rsidR="00190D54" w:rsidRPr="00DB4213" w:rsidRDefault="00190D54" w:rsidP="00B456B4">
            <w:pPr>
              <w:jc w:val="both"/>
              <w:rPr>
                <w:ins w:id="793" w:author="Author"/>
                <w:rFonts w:ascii="Arial" w:hAnsi="Arial" w:cs="Arial"/>
                <w:szCs w:val="22"/>
                <w:highlight w:val="yellow"/>
              </w:rPr>
            </w:pPr>
          </w:p>
        </w:tc>
      </w:tr>
      <w:tr w:rsidR="005C7BC1" w14:paraId="4757A144" w14:textId="77777777" w:rsidTr="003A67C0">
        <w:trPr>
          <w:trHeight w:val="300"/>
          <w:ins w:id="794" w:author="Author"/>
        </w:trPr>
        <w:tc>
          <w:tcPr>
            <w:tcW w:w="2695" w:type="dxa"/>
          </w:tcPr>
          <w:p w14:paraId="697FD89F" w14:textId="25F4944D" w:rsidR="00BE60D5" w:rsidRPr="00DB4213" w:rsidRDefault="00BE60D5" w:rsidP="00BE60D5">
            <w:pPr>
              <w:pStyle w:val="BodyText"/>
              <w:rPr>
                <w:ins w:id="795" w:author="Author"/>
                <w:rFonts w:ascii="Arial" w:hAnsi="Arial" w:cs="Arial"/>
                <w:b/>
                <w:bCs/>
                <w:highlight w:val="yellow"/>
              </w:rPr>
            </w:pPr>
            <w:ins w:id="796"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797" w:author="Author"/>
                <w:rFonts w:ascii="Arial" w:hAnsi="Arial" w:cs="Arial"/>
                <w:szCs w:val="22"/>
                <w:highlight w:val="yellow"/>
              </w:rPr>
            </w:pPr>
            <w:ins w:id="798"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xml:space="preserve">) in the form or substantially the form set out in Appendix </w:t>
              </w:r>
              <w:proofErr w:type="gramStart"/>
              <w:r w:rsidRPr="00DB4213">
                <w:rPr>
                  <w:rFonts w:ascii="Arial" w:hAnsi="Arial" w:cs="Arial"/>
                  <w:szCs w:val="22"/>
                  <w:highlight w:val="yellow"/>
                </w:rPr>
                <w:t>U;</w:t>
              </w:r>
              <w:proofErr w:type="gramEnd"/>
            </w:ins>
          </w:p>
          <w:p w14:paraId="68A63CC0" w14:textId="3A63FA51" w:rsidR="00B456B4" w:rsidRPr="00DB4213" w:rsidRDefault="00B456B4" w:rsidP="00B456B4">
            <w:pPr>
              <w:jc w:val="both"/>
              <w:rPr>
                <w:ins w:id="799"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w:t>
            </w:r>
            <w:proofErr w:type="gramStart"/>
            <w:r w:rsidRPr="5659255A">
              <w:rPr>
                <w:rFonts w:ascii="Arial" w:hAnsi="Arial" w:cs="Arial"/>
              </w:rPr>
              <w:t>all of</w:t>
            </w:r>
            <w:proofErr w:type="gramEnd"/>
            <w:r w:rsidRPr="5659255A">
              <w:rPr>
                <w:rFonts w:ascii="Arial" w:hAnsi="Arial" w:cs="Arial"/>
              </w:rPr>
              <w:t xml:space="preserve">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w:t>
            </w:r>
            <w:proofErr w:type="gramStart"/>
            <w:r w:rsidRPr="5659255A">
              <w:rPr>
                <w:rFonts w:ascii="Arial" w:hAnsi="Arial" w:cs="Arial"/>
              </w:rPr>
              <w:t>CUSC accordingly;</w:t>
            </w:r>
            <w:proofErr w:type="gramEnd"/>
            <w:r w:rsidRPr="5659255A">
              <w:rPr>
                <w:rFonts w:ascii="Arial" w:hAnsi="Arial" w:cs="Arial"/>
              </w:rPr>
              <w:t xml:space="preserve">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 xml:space="preserve">particular </w:t>
            </w:r>
            <w:r w:rsidRPr="008E5C4D">
              <w:rPr>
                <w:rFonts w:ascii="Arial" w:hAnsi="Arial"/>
                <w:b w:val="0"/>
              </w:rPr>
              <w:lastRenderedPageBreak/>
              <w:t>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lastRenderedPageBreak/>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proofErr w:type="gramStart"/>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w:t>
            </w:r>
            <w:proofErr w:type="gramEnd"/>
            <w:r w:rsidRPr="005A3444">
              <w:rPr>
                <w:rFonts w:ascii="Arial" w:hAnsi="Arial" w:cs="Arial"/>
                <w:b/>
                <w:bCs/>
              </w:rPr>
              <w:t xml:space="preserve">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lastRenderedPageBreak/>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lastRenderedPageBreak/>
              <w:t xml:space="preserve">as defined in section 259 of the Companies Act </w:t>
            </w:r>
            <w:proofErr w:type="gramStart"/>
            <w:r>
              <w:rPr>
                <w:rFonts w:ascii="Arial" w:hAnsi="Arial" w:cs="Arial"/>
              </w:rPr>
              <w:t>1985;</w:t>
            </w:r>
            <w:proofErr w:type="gramEnd"/>
          </w:p>
          <w:p w14:paraId="71C990DB" w14:textId="7094A97D" w:rsidR="00BE60D5" w:rsidRDefault="00BE60D5" w:rsidP="00BE60D5">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lastRenderedPageBreak/>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800"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800"/>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801" w:name="_BPDCD_199"/>
            <w:r w:rsidRPr="00530856">
              <w:rPr>
                <w:rFonts w:ascii="Arial" w:hAnsi="Arial" w:cs="Arial"/>
                <w:color w:val="0000FF"/>
              </w:rPr>
              <w:t>;</w:t>
            </w:r>
            <w:r>
              <w:rPr>
                <w:rFonts w:ascii="Arial" w:hAnsi="Arial" w:cs="Arial"/>
                <w:color w:val="0000FF"/>
                <w:u w:val="double"/>
              </w:rPr>
              <w:t xml:space="preserve"> </w:t>
            </w:r>
            <w:bookmarkEnd w:id="801"/>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w:t>
            </w:r>
            <w:proofErr w:type="gramStart"/>
            <w:r w:rsidRPr="5659255A">
              <w:rPr>
                <w:rFonts w:ascii="Arial" w:hAnsi="Arial" w:cs="Arial"/>
              </w:rPr>
              <w:t>10  of</w:t>
            </w:r>
            <w:proofErr w:type="gramEnd"/>
            <w:r w:rsidRPr="5659255A">
              <w:rPr>
                <w:rFonts w:ascii="Arial" w:hAnsi="Arial" w:cs="Arial"/>
              </w:rPr>
              <w:t xml:space="preserve">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802" w:name="_BPDCD_200"/>
            <w:r w:rsidRPr="00530856">
              <w:rPr>
                <w:rFonts w:ascii="Arial" w:hAnsi="Arial" w:cs="Arial"/>
              </w:rPr>
              <w:t>14</w:t>
            </w:r>
            <w:bookmarkEnd w:id="802"/>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lastRenderedPageBreak/>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t>
            </w:r>
            <w:r w:rsidRPr="10019E9F">
              <w:rPr>
                <w:rFonts w:ascii="Arial" w:hAnsi="Arial" w:cs="Arial"/>
              </w:rPr>
              <w:lastRenderedPageBreak/>
              <w:t xml:space="preserve">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lastRenderedPageBreak/>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803" w:name="_BPDCD_201"/>
            <w:r w:rsidRPr="007454CC">
              <w:rPr>
                <w:rFonts w:ascii="Arial Bold" w:hAnsi="Arial Bold" w:cs="Arial"/>
                <w:b/>
                <w:bCs/>
              </w:rPr>
              <w:t>The Company</w:t>
            </w:r>
            <w:r w:rsidRPr="007454CC">
              <w:rPr>
                <w:rFonts w:ascii="Arial" w:hAnsi="Arial" w:cs="Arial"/>
              </w:rPr>
              <w:t xml:space="preserve"> </w:t>
            </w:r>
            <w:bookmarkEnd w:id="803"/>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804" w:name="_BPDCD_202"/>
            <w:r w:rsidRPr="00E236F2">
              <w:rPr>
                <w:rFonts w:ascii="Arial" w:hAnsi="Arial" w:cs="Arial"/>
              </w:rPr>
              <w:t>;</w:t>
            </w:r>
            <w:bookmarkEnd w:id="804"/>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805" w:name="_BPDCD_203"/>
            <w:r w:rsidRPr="00E236F2">
              <w:rPr>
                <w:rFonts w:ascii="Arial" w:hAnsi="Arial" w:cs="Arial"/>
              </w:rPr>
              <w:t>;</w:t>
            </w:r>
            <w:bookmarkEnd w:id="805"/>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806" w:name="_BPDCD_204"/>
            <w:r w:rsidRPr="00530856">
              <w:rPr>
                <w:rFonts w:ascii="Arial" w:hAnsi="Arial" w:cs="Arial"/>
              </w:rPr>
              <w:t>;</w:t>
            </w:r>
            <w:bookmarkEnd w:id="806"/>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lastRenderedPageBreak/>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807"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807"/>
          </w:p>
        </w:tc>
        <w:tc>
          <w:tcPr>
            <w:tcW w:w="6662" w:type="dxa"/>
          </w:tcPr>
          <w:p w14:paraId="5A549174" w14:textId="6169EC87" w:rsidR="00BE60D5" w:rsidRDefault="00BE60D5" w:rsidP="00BE60D5">
            <w:pPr>
              <w:pStyle w:val="BodyText"/>
              <w:jc w:val="both"/>
              <w:rPr>
                <w:rFonts w:ascii="Arial" w:hAnsi="Arial" w:cs="Arial"/>
              </w:rPr>
            </w:pPr>
            <w:bookmarkStart w:id="808" w:name="_BPDCD_206"/>
            <w:bookmarkStart w:id="809" w:name="_DV_C29"/>
            <w:r w:rsidRPr="00530856">
              <w:rPr>
                <w:rStyle w:val="DeltaViewInsertion"/>
                <w:rFonts w:ascii="Arial" w:hAnsi="Arial" w:cs="Arial"/>
                <w:color w:val="auto"/>
                <w:u w:val="none"/>
              </w:rPr>
              <w:t xml:space="preserve">as </w:t>
            </w:r>
            <w:bookmarkEnd w:id="808"/>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809"/>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810" w:name="_BPDCD_207"/>
            <w:r w:rsidRPr="00530856">
              <w:rPr>
                <w:rStyle w:val="DeltaViewInsertion"/>
                <w:rFonts w:ascii="Arial" w:hAnsi="Arial" w:cs="Arial"/>
                <w:b/>
                <w:bCs/>
                <w:color w:val="auto"/>
                <w:u w:val="none"/>
              </w:rPr>
              <w:t xml:space="preserve">Workgroup </w:t>
            </w:r>
            <w:bookmarkStart w:id="811" w:name="_DV_M8"/>
            <w:bookmarkEnd w:id="810"/>
            <w:bookmarkEnd w:id="811"/>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812" w:name="_DV_M9"/>
            <w:bookmarkEnd w:id="812"/>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813"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814" w:name="_DV_M10"/>
            <w:bookmarkEnd w:id="813"/>
            <w:bookmarkEnd w:id="814"/>
            <w:r w:rsidRPr="00530856">
              <w:rPr>
                <w:rFonts w:ascii="Arial" w:hAnsi="Arial" w:cs="Arial"/>
              </w:rPr>
              <w:t xml:space="preserve"> </w:t>
            </w:r>
            <w:r w:rsidRPr="00530856">
              <w:rPr>
                <w:rFonts w:ascii="Arial" w:hAnsi="Arial" w:cs="Arial"/>
                <w:b/>
                <w:bCs/>
              </w:rPr>
              <w:t xml:space="preserve">Workgroup Alternative CUSC Modification </w:t>
            </w:r>
            <w:bookmarkStart w:id="815" w:name="_BPDCI_208"/>
            <w:bookmarkStart w:id="816" w:name="_DV_C21"/>
            <w:r w:rsidRPr="00530856">
              <w:rPr>
                <w:rFonts w:ascii="Arial" w:hAnsi="Arial" w:cs="Arial"/>
                <w:bCs/>
              </w:rPr>
              <w:t>to</w:t>
            </w:r>
            <w:r w:rsidRPr="00530856">
              <w:rPr>
                <w:rFonts w:ascii="Arial" w:hAnsi="Arial" w:cs="Arial"/>
                <w:b/>
                <w:bCs/>
              </w:rPr>
              <w:t xml:space="preserve"> </w:t>
            </w:r>
            <w:bookmarkEnd w:id="815"/>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817" w:name="_DV_X17"/>
            <w:bookmarkStart w:id="818" w:name="_DV_C22"/>
            <w:bookmarkEnd w:id="816"/>
            <w:r w:rsidRPr="00530856">
              <w:rPr>
                <w:rStyle w:val="DeltaViewMoveDestination"/>
                <w:rFonts w:ascii="Arial" w:hAnsi="Arial" w:cs="Arial"/>
                <w:color w:val="auto"/>
                <w:u w:val="none"/>
              </w:rPr>
              <w:t xml:space="preserve">which contains the information </w:t>
            </w:r>
            <w:bookmarkStart w:id="819" w:name="_DV_C23"/>
            <w:bookmarkEnd w:id="817"/>
            <w:bookmarkEnd w:id="818"/>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820" w:name="_DV_M11"/>
            <w:bookmarkEnd w:id="819"/>
            <w:bookmarkEnd w:id="820"/>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821" w:name="_BPDCD_211"/>
            <w:r w:rsidRPr="00530856">
              <w:rPr>
                <w:rFonts w:ascii="Arial" w:hAnsi="Arial" w:cs="Arial"/>
              </w:rPr>
              <w:t xml:space="preserve">an </w:t>
            </w:r>
            <w:bookmarkEnd w:id="821"/>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822"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823" w:name="_DV_M12"/>
            <w:bookmarkEnd w:id="822"/>
            <w:bookmarkEnd w:id="823"/>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824" w:name="_DV_C26"/>
            <w:r w:rsidRPr="00530856">
              <w:rPr>
                <w:rStyle w:val="DeltaViewInsertion"/>
                <w:rFonts w:ascii="Arial" w:hAnsi="Arial" w:cs="Arial"/>
                <w:color w:val="auto"/>
                <w:u w:val="none"/>
              </w:rPr>
              <w:t>majority of the</w:t>
            </w:r>
            <w:bookmarkStart w:id="825" w:name="_DV_M13"/>
            <w:bookmarkEnd w:id="824"/>
            <w:bookmarkEnd w:id="825"/>
            <w:r w:rsidRPr="00530856">
              <w:rPr>
                <w:rFonts w:ascii="Arial" w:hAnsi="Arial" w:cs="Arial"/>
              </w:rPr>
              <w:t xml:space="preserve"> members</w:t>
            </w:r>
            <w:bookmarkStart w:id="826"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827" w:name="_DV_M14"/>
            <w:bookmarkEnd w:id="826"/>
            <w:bookmarkEnd w:id="827"/>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lastRenderedPageBreak/>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29"/>
      <w:headerReference w:type="default" r:id="rId30"/>
      <w:footerReference w:type="even" r:id="rId3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F75CF" w14:textId="77777777" w:rsidR="00243A50" w:rsidRDefault="00243A50">
      <w:r>
        <w:separator/>
      </w:r>
    </w:p>
  </w:endnote>
  <w:endnote w:type="continuationSeparator" w:id="0">
    <w:p w14:paraId="612B1956" w14:textId="77777777" w:rsidR="00243A50" w:rsidRDefault="00243A50">
      <w:r>
        <w:continuationSeparator/>
      </w:r>
    </w:p>
  </w:endnote>
  <w:endnote w:type="continuationNotice" w:id="1">
    <w:p w14:paraId="0D7D793F" w14:textId="77777777" w:rsidR="00243A50" w:rsidRDefault="00243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E33CD4B" w:rsidR="00BA40C9" w:rsidRDefault="00BA40C9" w:rsidP="001E3243">
    <w:pPr>
      <w:autoSpaceDE w:val="0"/>
      <w:autoSpaceDN w:val="0"/>
      <w:adjustRightInd w:val="0"/>
      <w:ind w:right="-852"/>
    </w:pPr>
    <w:bookmarkStart w:id="27"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27"/>
    <w:r w:rsidRPr="00DE41AF">
      <w:rPr>
        <w:rFonts w:ascii="Arial" w:hAnsi="Arial" w:cs="Arial"/>
        <w:sz w:val="20"/>
        <w:szCs w:val="20"/>
        <w:lang w:eastAsia="en-GB"/>
      </w:rPr>
      <w:t>v1</w:t>
    </w:r>
    <w:r>
      <w:rPr>
        <w:rFonts w:ascii="Arial" w:hAnsi="Arial" w:cs="Arial"/>
        <w:sz w:val="20"/>
        <w:szCs w:val="20"/>
        <w:lang w:eastAsia="en-GB"/>
      </w:rPr>
      <w:t>.</w:t>
    </w:r>
    <w:del w:id="28" w:author="Guidance" w:date="2025-03-04T09:14:00Z" w16du:dateUtc="2025-03-04T09:14:00Z">
      <w:r w:rsidR="00FB358A" w:rsidDel="003C43A8">
        <w:rPr>
          <w:rFonts w:ascii="Arial" w:hAnsi="Arial" w:cs="Arial"/>
          <w:sz w:val="20"/>
          <w:szCs w:val="20"/>
          <w:lang w:eastAsia="en-GB"/>
        </w:rPr>
        <w:delText>9</w:delText>
      </w:r>
      <w:r w:rsidR="00261193" w:rsidDel="003C43A8">
        <w:rPr>
          <w:rFonts w:ascii="Arial" w:hAnsi="Arial" w:cs="Arial"/>
          <w:sz w:val="20"/>
          <w:szCs w:val="20"/>
          <w:lang w:eastAsia="en-GB"/>
        </w:rPr>
        <w:delText>8</w:delText>
      </w:r>
      <w:r w:rsidR="00CB4D79" w:rsidDel="003C43A8">
        <w:rPr>
          <w:rFonts w:ascii="Arial" w:hAnsi="Arial" w:cs="Arial"/>
          <w:sz w:val="20"/>
          <w:szCs w:val="20"/>
          <w:lang w:eastAsia="en-GB"/>
        </w:rPr>
        <w:delText xml:space="preserve"> </w:delText>
      </w:r>
      <w:r w:rsidR="00261193" w:rsidDel="003C43A8">
        <w:rPr>
          <w:rFonts w:ascii="Arial" w:hAnsi="Arial" w:cs="Arial"/>
          <w:sz w:val="20"/>
          <w:szCs w:val="20"/>
          <w:lang w:eastAsia="en-GB"/>
        </w:rPr>
        <w:delText>01 October 2024</w:delText>
      </w:r>
    </w:del>
    <w:ins w:id="29" w:author="Guidance" w:date="2025-03-04T09:14:00Z" w16du:dateUtc="2025-03-04T09:14:00Z">
      <w:r w:rsidR="003C43A8">
        <w:rPr>
          <w:rFonts w:ascii="Arial" w:hAnsi="Arial" w:cs="Arial"/>
          <w:sz w:val="20"/>
          <w:szCs w:val="20"/>
          <w:lang w:eastAsia="en-GB"/>
        </w:rPr>
        <w:t>xxx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1135797" w:rsidR="00BA40C9" w:rsidRDefault="00BA40C9">
    <w:pPr>
      <w:pStyle w:val="Footer"/>
      <w:tabs>
        <w:tab w:val="right" w:pos="8080"/>
      </w:tabs>
      <w:rPr>
        <w:rFonts w:ascii="Arial" w:hAnsi="Arial" w:cs="Arial"/>
      </w:rPr>
    </w:pPr>
    <w:r>
      <w:rPr>
        <w:rFonts w:ascii="Arial" w:hAnsi="Arial" w:cs="Arial"/>
        <w:b/>
      </w:rPr>
      <w:tab/>
    </w:r>
    <w:r>
      <w:rPr>
        <w:rFonts w:ascii="Arial" w:hAnsi="Arial" w:cs="Arial"/>
      </w:rPr>
      <w:t>v1.</w:t>
    </w:r>
    <w:del w:id="42" w:author="Guidance" w:date="2025-03-04T09:15:00Z" w16du:dateUtc="2025-03-04T09:15:00Z">
      <w:r w:rsidDel="003C43A8">
        <w:rPr>
          <w:rFonts w:ascii="Arial" w:hAnsi="Arial" w:cs="Arial"/>
        </w:rPr>
        <w:delText>40 –30 December 2010</w:delText>
      </w:r>
    </w:del>
    <w:ins w:id="43" w:author="Guidance" w:date="2025-03-04T09:15:00Z" w16du:dateUtc="2025-03-04T09:15:00Z">
      <w:r w:rsidR="003C43A8">
        <w:rPr>
          <w:rFonts w:ascii="Arial" w:hAnsi="Arial" w:cs="Arial"/>
        </w:rPr>
        <w:t>xxx</w:t>
      </w:r>
    </w:ins>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78604" w14:textId="77777777" w:rsidR="00243A50" w:rsidRDefault="00243A50">
      <w:r>
        <w:separator/>
      </w:r>
    </w:p>
  </w:footnote>
  <w:footnote w:type="continuationSeparator" w:id="0">
    <w:p w14:paraId="673DAD99" w14:textId="77777777" w:rsidR="00243A50" w:rsidRDefault="00243A50">
      <w:r>
        <w:continuationSeparator/>
      </w:r>
    </w:p>
  </w:footnote>
  <w:footnote w:type="continuationNotice" w:id="1">
    <w:p w14:paraId="7402676D" w14:textId="77777777" w:rsidR="00243A50" w:rsidRDefault="00243A50"/>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09B56B58" w:rsidR="00BA40C9" w:rsidRDefault="00BA40C9" w:rsidP="00AE3A4F">
    <w:pPr>
      <w:pStyle w:val="Header"/>
      <w:tabs>
        <w:tab w:val="left" w:pos="1531"/>
      </w:tabs>
    </w:pPr>
    <w:r>
      <w:rPr>
        <w:rFonts w:ascii="Arial" w:hAnsi="Arial" w:cs="Arial"/>
        <w:sz w:val="20"/>
      </w:rPr>
      <w:t>CUSC v</w:t>
    </w:r>
    <w:proofErr w:type="gramStart"/>
    <w:r>
      <w:rPr>
        <w:rFonts w:ascii="Arial" w:hAnsi="Arial" w:cs="Arial"/>
        <w:sz w:val="20"/>
      </w:rPr>
      <w:t>1.</w:t>
    </w:r>
    <w:ins w:id="25" w:author="Guidance" w:date="2025-03-04T09:14:00Z" w16du:dateUtc="2025-03-04T09:14:00Z">
      <w:r w:rsidR="003C43A8">
        <w:rPr>
          <w:rFonts w:ascii="Arial" w:hAnsi="Arial" w:cs="Arial"/>
          <w:sz w:val="20"/>
        </w:rPr>
        <w:t>xx</w:t>
      </w:r>
    </w:ins>
    <w:proofErr w:type="gramEnd"/>
    <w:del w:id="26" w:author="Guidance" w:date="2025-03-04T09:14:00Z" w16du:dateUtc="2025-03-04T09:14:00Z">
      <w:r w:rsidR="002A088A" w:rsidDel="003C43A8">
        <w:rPr>
          <w:rFonts w:ascii="Arial" w:hAnsi="Arial" w:cs="Arial"/>
          <w:sz w:val="20"/>
        </w:rPr>
        <w:delText>9</w:delText>
      </w:r>
      <w:r w:rsidR="00892E92" w:rsidDel="003C43A8">
        <w:rPr>
          <w:rFonts w:ascii="Arial" w:hAnsi="Arial" w:cs="Arial"/>
          <w:sz w:val="20"/>
        </w:rPr>
        <w:delText>8</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71C8" w14:textId="496E251E" w:rsidR="00180A03" w:rsidRDefault="00BA40C9" w:rsidP="00087ECB">
    <w:pPr>
      <w:pStyle w:val="Heading1"/>
      <w:pageBreakBefore w:val="0"/>
      <w:numPr>
        <w:ilvl w:val="0"/>
        <w:numId w:val="0"/>
      </w:numPr>
      <w:spacing w:before="0" w:after="0"/>
      <w:jc w:val="left"/>
      <w:rPr>
        <w:ins w:id="30" w:author="Author"/>
        <w:rFonts w:ascii="Arial" w:hAnsi="Arial" w:cs="Arial"/>
        <w:sz w:val="20"/>
      </w:rPr>
    </w:pPr>
    <w:r>
      <w:rPr>
        <w:rFonts w:ascii="Arial" w:hAnsi="Arial" w:cs="Arial"/>
        <w:sz w:val="20"/>
      </w:rPr>
      <w:t>CUSC v1.</w:t>
    </w:r>
    <w:del w:id="31" w:author="Guidance" w:date="2025-03-04T09:15:00Z" w16du:dateUtc="2025-03-04T09:15:00Z">
      <w:r w:rsidDel="003C43A8">
        <w:rPr>
          <w:rFonts w:ascii="Arial" w:hAnsi="Arial" w:cs="Arial"/>
          <w:sz w:val="20"/>
        </w:rPr>
        <w:delText>40</w:delText>
      </w:r>
    </w:del>
    <w:ins w:id="32" w:author="Author">
      <w:del w:id="33" w:author="Guidance" w:date="2025-03-04T09:15:00Z" w16du:dateUtc="2025-03-04T09:15:00Z">
        <w:r w:rsidR="00087ECB" w:rsidDel="003C43A8">
          <w:rPr>
            <w:rFonts w:ascii="Arial" w:hAnsi="Arial" w:cs="Arial"/>
            <w:sz w:val="20"/>
          </w:rPr>
          <w:delText xml:space="preserve"> </w:delText>
        </w:r>
      </w:del>
    </w:ins>
    <w:ins w:id="34" w:author="Guidance" w:date="2025-03-04T09:15:00Z" w16du:dateUtc="2025-03-04T09:15:00Z">
      <w:r w:rsidR="003C43A8">
        <w:rPr>
          <w:rFonts w:ascii="Arial" w:hAnsi="Arial" w:cs="Arial"/>
          <w:sz w:val="20"/>
        </w:rPr>
        <w:t>xx</w:t>
      </w:r>
      <w:r w:rsidR="003C43A8">
        <w:rPr>
          <w:rFonts w:ascii="Arial" w:hAnsi="Arial" w:cs="Arial"/>
          <w:sz w:val="20"/>
        </w:rPr>
        <w:t xml:space="preserve"> </w:t>
      </w:r>
    </w:ins>
    <w:ins w:id="35" w:author="Autho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36" w:author="Author"/>
        <w:rFonts w:ascii="Arial" w:hAnsi="Arial" w:cs="Arial"/>
        <w:b w:val="0"/>
        <w:bCs/>
        <w:sz w:val="20"/>
        <w:szCs w:val="20"/>
      </w:rPr>
    </w:pPr>
    <w:ins w:id="37" w:author="Author">
      <w:r w:rsidRPr="003000F8">
        <w:rPr>
          <w:rFonts w:ascii="Arial" w:hAnsi="Arial" w:cs="Arial"/>
          <w:b w:val="0"/>
          <w:bCs/>
          <w:sz w:val="20"/>
          <w:szCs w:val="20"/>
          <w:highlight w:val="yellow"/>
        </w:rPr>
        <w:t>Anything highlighted in yellow is introduced via CMP434</w:t>
      </w:r>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38" w:author="Author"/>
        <w:rFonts w:ascii="Arial" w:hAnsi="Arial" w:cs="Arial"/>
        <w:b w:val="0"/>
        <w:bCs/>
        <w:sz w:val="20"/>
        <w:szCs w:val="20"/>
      </w:rPr>
    </w:pPr>
    <w:ins w:id="39" w:author="Author">
      <w:r w:rsidRPr="003000F8">
        <w:rPr>
          <w:rFonts w:ascii="Arial" w:hAnsi="Arial" w:cs="Arial"/>
          <w:b w:val="0"/>
          <w:bCs/>
          <w:sz w:val="20"/>
          <w:szCs w:val="20"/>
          <w:highlight w:val="green"/>
        </w:rPr>
        <w:t>Anything highlighted in green is introduced via CMP435</w:t>
      </w:r>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40" w:author="Author"/>
        <w:rFonts w:ascii="Arial" w:hAnsi="Arial" w:cs="Arial"/>
        <w:b w:val="0"/>
        <w:bCs/>
        <w:sz w:val="20"/>
        <w:szCs w:val="20"/>
      </w:rPr>
    </w:pPr>
    <w:ins w:id="41"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389C" w14:textId="4616303C" w:rsidR="00180A03" w:rsidRDefault="00AE3A4F" w:rsidP="00C8134C">
    <w:pPr>
      <w:pStyle w:val="Heading1"/>
      <w:pageBreakBefore w:val="0"/>
      <w:numPr>
        <w:ilvl w:val="0"/>
        <w:numId w:val="0"/>
      </w:numPr>
      <w:spacing w:before="0" w:after="0"/>
      <w:jc w:val="left"/>
      <w:rPr>
        <w:ins w:id="828" w:author="Author"/>
        <w:rFonts w:ascii="Arial" w:hAnsi="Arial" w:cs="Arial"/>
        <w:sz w:val="20"/>
      </w:rPr>
    </w:pPr>
    <w:r>
      <w:tab/>
    </w:r>
    <w:r>
      <w:rPr>
        <w:rFonts w:ascii="Arial" w:hAnsi="Arial" w:cs="Arial"/>
        <w:sz w:val="20"/>
      </w:rPr>
      <w:t>CUSC v1</w:t>
    </w:r>
    <w:del w:id="829" w:author="Guidance" w:date="2025-03-04T09:15:00Z" w16du:dateUtc="2025-03-04T09:15:00Z">
      <w:r w:rsidDel="003C43A8">
        <w:rPr>
          <w:rFonts w:ascii="Arial" w:hAnsi="Arial" w:cs="Arial"/>
          <w:sz w:val="20"/>
        </w:rPr>
        <w:delText>.</w:delText>
      </w:r>
      <w:r w:rsidR="002A088A" w:rsidDel="003C43A8">
        <w:rPr>
          <w:rFonts w:ascii="Arial" w:hAnsi="Arial" w:cs="Arial"/>
          <w:sz w:val="20"/>
        </w:rPr>
        <w:delText>9</w:delText>
      </w:r>
      <w:r w:rsidR="00261193" w:rsidDel="003C43A8">
        <w:rPr>
          <w:rFonts w:ascii="Arial" w:hAnsi="Arial" w:cs="Arial"/>
          <w:sz w:val="20"/>
        </w:rPr>
        <w:delText>8</w:delText>
      </w:r>
    </w:del>
    <w:ins w:id="830" w:author="Guidance" w:date="2025-03-04T09:15:00Z" w16du:dateUtc="2025-03-04T09:15:00Z">
      <w:r w:rsidR="003C43A8">
        <w:rPr>
          <w:rFonts w:ascii="Arial" w:hAnsi="Arial" w:cs="Arial"/>
          <w:sz w:val="20"/>
        </w:rPr>
        <w:t>x</w:t>
      </w:r>
    </w:ins>
    <w:ins w:id="831"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832" w:author="Author"/>
        <w:rFonts w:ascii="Arial" w:hAnsi="Arial" w:cs="Arial"/>
        <w:b w:val="0"/>
        <w:bCs/>
        <w:sz w:val="20"/>
        <w:szCs w:val="20"/>
      </w:rPr>
    </w:pPr>
    <w:ins w:id="833" w:author="Author">
      <w:r w:rsidRPr="00002F3C">
        <w:rPr>
          <w:rFonts w:ascii="Arial" w:hAnsi="Arial" w:cs="Arial"/>
          <w:b w:val="0"/>
          <w:bCs/>
          <w:sz w:val="20"/>
          <w:szCs w:val="20"/>
          <w:highlight w:val="yellow"/>
        </w:rPr>
        <w:t>Anything highlighted in yellow is introduced via CMP434</w:t>
      </w:r>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834" w:author="Author"/>
        <w:rFonts w:ascii="Arial" w:hAnsi="Arial" w:cs="Arial"/>
        <w:b w:val="0"/>
        <w:bCs/>
        <w:sz w:val="20"/>
        <w:szCs w:val="20"/>
      </w:rPr>
    </w:pPr>
    <w:ins w:id="835" w:author="Author">
      <w:r w:rsidRPr="00002F3C">
        <w:rPr>
          <w:rFonts w:ascii="Arial" w:hAnsi="Arial" w:cs="Arial"/>
          <w:b w:val="0"/>
          <w:bCs/>
          <w:sz w:val="20"/>
          <w:szCs w:val="20"/>
          <w:highlight w:val="green"/>
        </w:rPr>
        <w:t>Anything highlighted in green is introduced via CMP435</w:t>
      </w:r>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836" w:author="Author"/>
        <w:rFonts w:ascii="Arial" w:hAnsi="Arial" w:cs="Arial"/>
        <w:b w:val="0"/>
        <w:bCs/>
        <w:sz w:val="20"/>
        <w:szCs w:val="20"/>
      </w:rPr>
    </w:pPr>
    <w:ins w:id="837"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WAiBJ3DDruFZi3zyzoSPIwqVTQRUkXfJJ7Y2BKm2AdFudW4ODGleshANNnI3qae2hzKhINXvIbfaBa3xQhxXw==" w:salt="EXMrED+WCgf7Om09yYcWYg=="/>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C798B"/>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6BC"/>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5CB5"/>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561E"/>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4112"/>
    <w:rsid w:val="002156D1"/>
    <w:rsid w:val="00215963"/>
    <w:rsid w:val="00215A02"/>
    <w:rsid w:val="00216241"/>
    <w:rsid w:val="00221021"/>
    <w:rsid w:val="00221940"/>
    <w:rsid w:val="00221B1D"/>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3A50"/>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1D61"/>
    <w:rsid w:val="002C3B7E"/>
    <w:rsid w:val="002C420D"/>
    <w:rsid w:val="002C4C69"/>
    <w:rsid w:val="002C7AC9"/>
    <w:rsid w:val="002C7E03"/>
    <w:rsid w:val="002C7FB4"/>
    <w:rsid w:val="002D006B"/>
    <w:rsid w:val="002D0F5A"/>
    <w:rsid w:val="002D1E6F"/>
    <w:rsid w:val="002D5EF7"/>
    <w:rsid w:val="002E1579"/>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18E"/>
    <w:rsid w:val="00373606"/>
    <w:rsid w:val="00373D88"/>
    <w:rsid w:val="00374CD4"/>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4120"/>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B73"/>
    <w:rsid w:val="003C1EC9"/>
    <w:rsid w:val="003C2C4F"/>
    <w:rsid w:val="003C31C0"/>
    <w:rsid w:val="003C43A8"/>
    <w:rsid w:val="003C4AB2"/>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3DDE"/>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6FCA"/>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44F0"/>
    <w:rsid w:val="00456F8A"/>
    <w:rsid w:val="004578C0"/>
    <w:rsid w:val="00463341"/>
    <w:rsid w:val="00464EBD"/>
    <w:rsid w:val="00465746"/>
    <w:rsid w:val="00465D1D"/>
    <w:rsid w:val="00466296"/>
    <w:rsid w:val="0046703E"/>
    <w:rsid w:val="0046753B"/>
    <w:rsid w:val="00467A5D"/>
    <w:rsid w:val="00470081"/>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55F6"/>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2AFD"/>
    <w:rsid w:val="00583DC3"/>
    <w:rsid w:val="00585526"/>
    <w:rsid w:val="00585A61"/>
    <w:rsid w:val="00586399"/>
    <w:rsid w:val="005865FA"/>
    <w:rsid w:val="00586792"/>
    <w:rsid w:val="00586CB6"/>
    <w:rsid w:val="00591FF0"/>
    <w:rsid w:val="005935A3"/>
    <w:rsid w:val="00594DD2"/>
    <w:rsid w:val="00597071"/>
    <w:rsid w:val="005A01D9"/>
    <w:rsid w:val="005A2122"/>
    <w:rsid w:val="005A2DD3"/>
    <w:rsid w:val="005A3444"/>
    <w:rsid w:val="005A400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1DE1"/>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98D"/>
    <w:rsid w:val="00630A67"/>
    <w:rsid w:val="006311D8"/>
    <w:rsid w:val="006317AB"/>
    <w:rsid w:val="00631AF2"/>
    <w:rsid w:val="00632796"/>
    <w:rsid w:val="00633F2D"/>
    <w:rsid w:val="0064078A"/>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57E30"/>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4F9A"/>
    <w:rsid w:val="007E6CDB"/>
    <w:rsid w:val="007F1A50"/>
    <w:rsid w:val="007F3F57"/>
    <w:rsid w:val="007F42A3"/>
    <w:rsid w:val="007F73B3"/>
    <w:rsid w:val="0080028E"/>
    <w:rsid w:val="0080169D"/>
    <w:rsid w:val="00801763"/>
    <w:rsid w:val="008026E0"/>
    <w:rsid w:val="00803A96"/>
    <w:rsid w:val="00803BE9"/>
    <w:rsid w:val="00803DC2"/>
    <w:rsid w:val="00805197"/>
    <w:rsid w:val="008057FF"/>
    <w:rsid w:val="00806FFE"/>
    <w:rsid w:val="008115A8"/>
    <w:rsid w:val="0081437E"/>
    <w:rsid w:val="008145C7"/>
    <w:rsid w:val="00814F74"/>
    <w:rsid w:val="0081728D"/>
    <w:rsid w:val="008177D2"/>
    <w:rsid w:val="00817B42"/>
    <w:rsid w:val="00821399"/>
    <w:rsid w:val="0082169C"/>
    <w:rsid w:val="00821C99"/>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689C"/>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B6968"/>
    <w:rsid w:val="008C05C1"/>
    <w:rsid w:val="008C1840"/>
    <w:rsid w:val="008C19D0"/>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2C52"/>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2AE"/>
    <w:rsid w:val="00A036D5"/>
    <w:rsid w:val="00A037DA"/>
    <w:rsid w:val="00A05A91"/>
    <w:rsid w:val="00A063B2"/>
    <w:rsid w:val="00A07ED3"/>
    <w:rsid w:val="00A12D2A"/>
    <w:rsid w:val="00A13303"/>
    <w:rsid w:val="00A13D4A"/>
    <w:rsid w:val="00A14930"/>
    <w:rsid w:val="00A149AB"/>
    <w:rsid w:val="00A22A2D"/>
    <w:rsid w:val="00A22DA1"/>
    <w:rsid w:val="00A23BC2"/>
    <w:rsid w:val="00A24373"/>
    <w:rsid w:val="00A2460F"/>
    <w:rsid w:val="00A248B9"/>
    <w:rsid w:val="00A24930"/>
    <w:rsid w:val="00A25CFC"/>
    <w:rsid w:val="00A26767"/>
    <w:rsid w:val="00A30610"/>
    <w:rsid w:val="00A3109C"/>
    <w:rsid w:val="00A31D8B"/>
    <w:rsid w:val="00A322E8"/>
    <w:rsid w:val="00A333E3"/>
    <w:rsid w:val="00A3467C"/>
    <w:rsid w:val="00A35EA3"/>
    <w:rsid w:val="00A414FC"/>
    <w:rsid w:val="00A41699"/>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3F13"/>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5FD5"/>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27CF9"/>
    <w:rsid w:val="00C3092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180"/>
    <w:rsid w:val="00D527CE"/>
    <w:rsid w:val="00D52BE0"/>
    <w:rsid w:val="00D52E54"/>
    <w:rsid w:val="00D53842"/>
    <w:rsid w:val="00D54AF1"/>
    <w:rsid w:val="00D578BF"/>
    <w:rsid w:val="00D57B5E"/>
    <w:rsid w:val="00D57B86"/>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B68C1"/>
    <w:rsid w:val="00DC0672"/>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259"/>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09DA"/>
    <w:rsid w:val="00E61CCC"/>
    <w:rsid w:val="00E62E6F"/>
    <w:rsid w:val="00E6393A"/>
    <w:rsid w:val="00E64E45"/>
    <w:rsid w:val="00E65E8A"/>
    <w:rsid w:val="00E674F0"/>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ADB"/>
    <w:rsid w:val="00EA4DFC"/>
    <w:rsid w:val="00EA586E"/>
    <w:rsid w:val="00EA607C"/>
    <w:rsid w:val="00EA697D"/>
    <w:rsid w:val="00EA7F96"/>
    <w:rsid w:val="00EB0424"/>
    <w:rsid w:val="00EB2C85"/>
    <w:rsid w:val="00EB4727"/>
    <w:rsid w:val="00EB4DED"/>
    <w:rsid w:val="00EB4F40"/>
    <w:rsid w:val="00EB4F70"/>
    <w:rsid w:val="00EB5FDB"/>
    <w:rsid w:val="00EB65D8"/>
    <w:rsid w:val="00EB6BDB"/>
    <w:rsid w:val="00EB75D4"/>
    <w:rsid w:val="00EC276E"/>
    <w:rsid w:val="00EC3326"/>
    <w:rsid w:val="00EC5D44"/>
    <w:rsid w:val="00EC6B23"/>
    <w:rsid w:val="00EC7D5A"/>
    <w:rsid w:val="00ED0CF6"/>
    <w:rsid w:val="00ED1A9A"/>
    <w:rsid w:val="00ED2602"/>
    <w:rsid w:val="00ED2C06"/>
    <w:rsid w:val="00ED2D0B"/>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6EF7"/>
    <w:rsid w:val="00EF71FD"/>
    <w:rsid w:val="00EF76B4"/>
    <w:rsid w:val="00F00E91"/>
    <w:rsid w:val="00F01F66"/>
    <w:rsid w:val="00F02DA9"/>
    <w:rsid w:val="00F03525"/>
    <w:rsid w:val="00F04DF0"/>
    <w:rsid w:val="00F04FDF"/>
    <w:rsid w:val="00F05086"/>
    <w:rsid w:val="00F061B4"/>
    <w:rsid w:val="00F0624B"/>
    <w:rsid w:val="00F06C91"/>
    <w:rsid w:val="00F07600"/>
    <w:rsid w:val="00F11AF0"/>
    <w:rsid w:val="00F11CB2"/>
    <w:rsid w:val="00F13A14"/>
    <w:rsid w:val="00F15756"/>
    <w:rsid w:val="00F164C4"/>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46E"/>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4C65"/>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67C7F"/>
    <w:rsid w:val="6CEC3DB8"/>
    <w:rsid w:val="6F3386F7"/>
    <w:rsid w:val="6FF79EE2"/>
    <w:rsid w:val="71CF6E19"/>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15:docId w15:val="{1321A5DA-31C5-454D-9230-64CE58CF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SharedWithUsers xmlns="97b6fe81-1556-4112-94ca-31043ca39b7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 ds:uri="97b6fe81-1556-4112-94ca-31043ca39b71"/>
  </ds:schemaRefs>
</ds:datastoreItem>
</file>

<file path=customXml/itemProps4.xml><?xml version="1.0" encoding="utf-8"?>
<ds:datastoreItem xmlns:ds="http://schemas.openxmlformats.org/officeDocument/2006/customXml" ds:itemID="{2BE10E3C-462C-4C47-85CD-05EA8368E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103</Pages>
  <Words>29512</Words>
  <Characters>168221</Characters>
  <Application>Microsoft Office Word</Application>
  <DocSecurity>8</DocSecurity>
  <Lines>1401</Lines>
  <Paragraphs>394</Paragraphs>
  <ScaleCrop>false</ScaleCrop>
  <Company/>
  <LinksUpToDate>false</LinksUpToDate>
  <CharactersWithSpaces>197339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Martin Cahill (NESO)</dc:creator>
  <cp:keywords/>
  <cp:lastModifiedBy>Guidance</cp:lastModifiedBy>
  <cp:revision>11</cp:revision>
  <cp:lastPrinted>2014-04-02T07:51:00Z</cp:lastPrinted>
  <dcterms:created xsi:type="dcterms:W3CDTF">2025-02-28T15:24:00Z</dcterms:created>
  <dcterms:modified xsi:type="dcterms:W3CDTF">2025-03-04T09:18:00Z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